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6BDD7" w14:textId="77777777" w:rsidR="00C110B5" w:rsidRPr="00EE5E43" w:rsidRDefault="00C110B5" w:rsidP="00C110B5">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 xml:space="preserve">Příloha </w:t>
      </w:r>
      <w:r>
        <w:rPr>
          <w:rFonts w:ascii="Arial" w:hAnsi="Arial" w:cs="Arial"/>
          <w:b/>
          <w:u w:val="single"/>
        </w:rPr>
        <w:t>3</w:t>
      </w:r>
    </w:p>
    <w:p w14:paraId="5D8D9E78" w14:textId="77777777" w:rsidR="00C110B5" w:rsidRPr="00EE5E43" w:rsidRDefault="00C110B5" w:rsidP="00C110B5">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w:t>
      </w:r>
      <w:r>
        <w:rPr>
          <w:rFonts w:ascii="Arial" w:hAnsi="Arial" w:cs="Arial"/>
          <w:b/>
        </w:rPr>
        <w:t>é parametry uváděné prodávajícím</w:t>
      </w:r>
    </w:p>
    <w:p w14:paraId="1D0558BC" w14:textId="77777777" w:rsidR="00FC4362" w:rsidRDefault="00FC4362"/>
    <w:tbl>
      <w:tblPr>
        <w:tblStyle w:val="Mkatabulky"/>
        <w:tblpPr w:leftFromText="141" w:rightFromText="141" w:vertAnchor="text" w:tblpX="-60" w:tblpY="1"/>
        <w:tblOverlap w:val="never"/>
        <w:tblW w:w="10094" w:type="dxa"/>
        <w:tblLook w:val="04A0" w:firstRow="1" w:lastRow="0" w:firstColumn="1" w:lastColumn="0" w:noHBand="0" w:noVBand="1"/>
      </w:tblPr>
      <w:tblGrid>
        <w:gridCol w:w="5517"/>
        <w:gridCol w:w="2418"/>
        <w:gridCol w:w="120"/>
        <w:gridCol w:w="2039"/>
      </w:tblGrid>
      <w:tr w:rsidR="00FC4362" w14:paraId="1FE5B068" w14:textId="77777777" w:rsidTr="00E71317">
        <w:tc>
          <w:tcPr>
            <w:tcW w:w="5566" w:type="dxa"/>
          </w:tcPr>
          <w:p w14:paraId="7129DBE4" w14:textId="77777777" w:rsidR="00FC4362" w:rsidRDefault="00FC4362" w:rsidP="00FC4362">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2431" w:type="dxa"/>
          </w:tcPr>
          <w:p w14:paraId="6DE5B17C"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Požadavek zadavatele</w:t>
            </w:r>
          </w:p>
        </w:tc>
        <w:tc>
          <w:tcPr>
            <w:tcW w:w="2097" w:type="dxa"/>
            <w:gridSpan w:val="2"/>
          </w:tcPr>
          <w:p w14:paraId="1FD6E566"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122B3D91"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[ANO/NE – nabízený </w:t>
            </w:r>
            <w:proofErr w:type="gramStart"/>
            <w:r>
              <w:rPr>
                <w:rFonts w:ascii="Arial" w:hAnsi="Arial" w:cs="Arial"/>
                <w:snapToGrid w:val="0"/>
                <w:color w:val="000000"/>
                <w:sz w:val="22"/>
                <w:szCs w:val="22"/>
              </w:rPr>
              <w:t>parametr ]</w:t>
            </w:r>
            <w:proofErr w:type="gramEnd"/>
          </w:p>
        </w:tc>
      </w:tr>
      <w:tr w:rsidR="00FC4362" w14:paraId="64B0E9E3" w14:textId="77777777" w:rsidTr="00E71317">
        <w:tc>
          <w:tcPr>
            <w:tcW w:w="5566" w:type="dxa"/>
          </w:tcPr>
          <w:p w14:paraId="49AD3942"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Země původu (umístění výrobního závodu)</w:t>
            </w:r>
          </w:p>
        </w:tc>
        <w:tc>
          <w:tcPr>
            <w:tcW w:w="2431" w:type="dxa"/>
          </w:tcPr>
          <w:p w14:paraId="157A6AA7"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097" w:type="dxa"/>
            <w:gridSpan w:val="2"/>
          </w:tcPr>
          <w:p w14:paraId="145A3BB2"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0CD6FDA4" w14:textId="77777777" w:rsidTr="00E71317">
        <w:tc>
          <w:tcPr>
            <w:tcW w:w="5566" w:type="dxa"/>
          </w:tcPr>
          <w:p w14:paraId="72099B94"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Označení typové řady kompaktních rozvaděčů </w:t>
            </w:r>
          </w:p>
        </w:tc>
        <w:tc>
          <w:tcPr>
            <w:tcW w:w="2431" w:type="dxa"/>
          </w:tcPr>
          <w:p w14:paraId="75A26F1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097" w:type="dxa"/>
            <w:gridSpan w:val="2"/>
          </w:tcPr>
          <w:p w14:paraId="738D3FD7"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63CD8D46" w14:textId="77777777" w:rsidTr="00E71317">
        <w:tc>
          <w:tcPr>
            <w:tcW w:w="5566" w:type="dxa"/>
          </w:tcPr>
          <w:p w14:paraId="2ECD2AA9"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Označení typové řady modulárních rozvaděčů</w:t>
            </w:r>
          </w:p>
        </w:tc>
        <w:tc>
          <w:tcPr>
            <w:tcW w:w="2431" w:type="dxa"/>
          </w:tcPr>
          <w:p w14:paraId="0FEA6413"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097" w:type="dxa"/>
            <w:gridSpan w:val="2"/>
          </w:tcPr>
          <w:p w14:paraId="2E0DD5BD"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RPr="00C160C8" w14:paraId="3B5CE8B4" w14:textId="77777777" w:rsidTr="00E71317">
        <w:tc>
          <w:tcPr>
            <w:tcW w:w="10094" w:type="dxa"/>
            <w:gridSpan w:val="4"/>
            <w:vAlign w:val="center"/>
          </w:tcPr>
          <w:p w14:paraId="5FB1998F"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Parametry sítě VN</w:t>
            </w:r>
          </w:p>
        </w:tc>
      </w:tr>
      <w:tr w:rsidR="00FC4362" w:rsidRPr="00E659A1" w14:paraId="001F9949" w14:textId="77777777" w:rsidTr="00E71317">
        <w:tc>
          <w:tcPr>
            <w:tcW w:w="5566" w:type="dxa"/>
          </w:tcPr>
          <w:p w14:paraId="76580E7D" w14:textId="77777777" w:rsidR="00FC4362" w:rsidRPr="00426090" w:rsidRDefault="00FC4362" w:rsidP="00FC4362">
            <w:pPr>
              <w:spacing w:before="40" w:after="20"/>
              <w:ind w:right="57"/>
              <w:rPr>
                <w:rFonts w:ascii="Arial" w:hAnsi="Arial" w:cs="Arial"/>
                <w:noProof/>
                <w:sz w:val="22"/>
                <w:szCs w:val="22"/>
              </w:rPr>
            </w:pPr>
            <w:r w:rsidRPr="00426090">
              <w:rPr>
                <w:rFonts w:ascii="Arial" w:hAnsi="Arial" w:cs="Arial"/>
                <w:noProof/>
                <w:sz w:val="22"/>
                <w:szCs w:val="22"/>
              </w:rPr>
              <w:t>Jmenovité napětí sítě U</w:t>
            </w:r>
            <w:r w:rsidRPr="0055330E">
              <w:rPr>
                <w:rFonts w:ascii="Arial" w:hAnsi="Arial" w:cs="Arial"/>
                <w:noProof/>
                <w:sz w:val="22"/>
                <w:szCs w:val="22"/>
                <w:vertAlign w:val="subscript"/>
              </w:rPr>
              <w:t>n</w:t>
            </w:r>
          </w:p>
        </w:tc>
        <w:tc>
          <w:tcPr>
            <w:tcW w:w="2553" w:type="dxa"/>
            <w:gridSpan w:val="2"/>
          </w:tcPr>
          <w:p w14:paraId="2B30CE18"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12,7 kV</w:t>
            </w:r>
          </w:p>
        </w:tc>
        <w:tc>
          <w:tcPr>
            <w:tcW w:w="1975" w:type="dxa"/>
          </w:tcPr>
          <w:p w14:paraId="0A5F2BC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9D0B07C" w14:textId="77777777" w:rsidTr="00E71317">
        <w:tc>
          <w:tcPr>
            <w:tcW w:w="5566" w:type="dxa"/>
          </w:tcPr>
          <w:p w14:paraId="57484223"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Nejvyšší napětí sítě U</w:t>
            </w:r>
            <w:r w:rsidRPr="0055330E">
              <w:rPr>
                <w:rFonts w:ascii="Arial" w:hAnsi="Arial" w:cs="Arial"/>
                <w:noProof/>
                <w:sz w:val="22"/>
                <w:szCs w:val="22"/>
                <w:vertAlign w:val="subscript"/>
              </w:rPr>
              <w:t>m</w:t>
            </w:r>
          </w:p>
        </w:tc>
        <w:tc>
          <w:tcPr>
            <w:tcW w:w="2553" w:type="dxa"/>
            <w:gridSpan w:val="2"/>
          </w:tcPr>
          <w:p w14:paraId="0A1E108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25 kV</w:t>
            </w:r>
          </w:p>
        </w:tc>
        <w:tc>
          <w:tcPr>
            <w:tcW w:w="1975" w:type="dxa"/>
          </w:tcPr>
          <w:p w14:paraId="3E6D152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3648BDF" w14:textId="77777777" w:rsidTr="00E71317">
        <w:tc>
          <w:tcPr>
            <w:tcW w:w="5566" w:type="dxa"/>
          </w:tcPr>
          <w:p w14:paraId="560F7DE8"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Počet fází</w:t>
            </w:r>
          </w:p>
        </w:tc>
        <w:tc>
          <w:tcPr>
            <w:tcW w:w="2553" w:type="dxa"/>
            <w:gridSpan w:val="2"/>
          </w:tcPr>
          <w:p w14:paraId="2B5E06AC"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3</w:t>
            </w:r>
          </w:p>
        </w:tc>
        <w:tc>
          <w:tcPr>
            <w:tcW w:w="1975" w:type="dxa"/>
          </w:tcPr>
          <w:p w14:paraId="5132C2B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696958" w14:textId="77777777" w:rsidTr="00E71317">
        <w:tc>
          <w:tcPr>
            <w:tcW w:w="5566" w:type="dxa"/>
          </w:tcPr>
          <w:p w14:paraId="6356B5FD"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Jmenovitá frekvence soustavy</w:t>
            </w:r>
          </w:p>
        </w:tc>
        <w:tc>
          <w:tcPr>
            <w:tcW w:w="2553" w:type="dxa"/>
            <w:gridSpan w:val="2"/>
          </w:tcPr>
          <w:p w14:paraId="10908BCC"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50 Hz</w:t>
            </w:r>
          </w:p>
        </w:tc>
        <w:tc>
          <w:tcPr>
            <w:tcW w:w="1975" w:type="dxa"/>
          </w:tcPr>
          <w:p w14:paraId="144FBF4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2A8D83" w14:textId="77777777" w:rsidTr="00E71317">
        <w:tc>
          <w:tcPr>
            <w:tcW w:w="5566" w:type="dxa"/>
          </w:tcPr>
          <w:p w14:paraId="30FB466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Druh distribuční sítě</w:t>
            </w:r>
          </w:p>
        </w:tc>
        <w:tc>
          <w:tcPr>
            <w:tcW w:w="2553" w:type="dxa"/>
            <w:gridSpan w:val="2"/>
          </w:tcPr>
          <w:p w14:paraId="32C90422"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IT, IT(r) (v izolovaném nulovém bodě připojena</w:t>
            </w:r>
            <w:r>
              <w:rPr>
                <w:rFonts w:ascii="Arial" w:hAnsi="Arial" w:cs="Arial"/>
                <w:noProof/>
                <w:sz w:val="22"/>
                <w:szCs w:val="22"/>
              </w:rPr>
              <w:t xml:space="preserve"> </w:t>
            </w:r>
            <w:r w:rsidRPr="006F1079">
              <w:rPr>
                <w:rFonts w:ascii="Arial" w:hAnsi="Arial" w:cs="Arial"/>
                <w:noProof/>
                <w:sz w:val="22"/>
                <w:szCs w:val="22"/>
              </w:rPr>
              <w:t>Petersenova tlumivka nebo odporník)</w:t>
            </w:r>
          </w:p>
        </w:tc>
        <w:tc>
          <w:tcPr>
            <w:tcW w:w="1975" w:type="dxa"/>
          </w:tcPr>
          <w:p w14:paraId="64B06BF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C160C8" w14:paraId="21CCA22C" w14:textId="77777777" w:rsidTr="00E71317">
        <w:tc>
          <w:tcPr>
            <w:tcW w:w="10094" w:type="dxa"/>
            <w:gridSpan w:val="4"/>
          </w:tcPr>
          <w:p w14:paraId="7E83CFED"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Charakteristika pracovního prostředí</w:t>
            </w:r>
          </w:p>
        </w:tc>
      </w:tr>
      <w:tr w:rsidR="00FC4362" w:rsidRPr="00E659A1" w14:paraId="147501B6" w14:textId="77777777" w:rsidTr="00E71317">
        <w:tc>
          <w:tcPr>
            <w:tcW w:w="5566" w:type="dxa"/>
          </w:tcPr>
          <w:p w14:paraId="42763B31" w14:textId="77777777" w:rsidR="00FC4362" w:rsidRPr="00DE62BB" w:rsidRDefault="00FC4362" w:rsidP="00FC4362">
            <w:pPr>
              <w:pStyle w:val="Zpat"/>
              <w:tabs>
                <w:tab w:val="clear" w:pos="4536"/>
                <w:tab w:val="clear" w:pos="9072"/>
              </w:tabs>
              <w:spacing w:before="40" w:after="20"/>
              <w:ind w:left="57"/>
              <w:rPr>
                <w:rFonts w:ascii="Arial" w:hAnsi="Arial" w:cs="Arial"/>
                <w:sz w:val="22"/>
                <w:szCs w:val="22"/>
              </w:rPr>
            </w:pPr>
            <w:r w:rsidRPr="00DE62BB">
              <w:rPr>
                <w:rFonts w:ascii="Arial" w:hAnsi="Arial" w:cs="Arial"/>
                <w:sz w:val="22"/>
                <w:szCs w:val="22"/>
              </w:rPr>
              <w:t>Prostředí</w:t>
            </w:r>
          </w:p>
        </w:tc>
        <w:tc>
          <w:tcPr>
            <w:tcW w:w="2553" w:type="dxa"/>
            <w:gridSpan w:val="2"/>
          </w:tcPr>
          <w:p w14:paraId="4CC98C09"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napToGrid w:val="0"/>
                <w:color w:val="000000"/>
                <w:sz w:val="22"/>
                <w:szCs w:val="22"/>
              </w:rPr>
              <w:t>vnitřní dle PNE 33 0000-2, příloha 2</w:t>
            </w:r>
          </w:p>
        </w:tc>
        <w:tc>
          <w:tcPr>
            <w:tcW w:w="1975" w:type="dxa"/>
          </w:tcPr>
          <w:p w14:paraId="6B0E08D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28B2E30" w14:textId="77777777" w:rsidTr="00E71317">
        <w:tc>
          <w:tcPr>
            <w:tcW w:w="5566" w:type="dxa"/>
          </w:tcPr>
          <w:p w14:paraId="67CF5731"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Rozsah teplot okolí</w:t>
            </w:r>
          </w:p>
        </w:tc>
        <w:tc>
          <w:tcPr>
            <w:tcW w:w="2553" w:type="dxa"/>
            <w:gridSpan w:val="2"/>
          </w:tcPr>
          <w:p w14:paraId="1850D5D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- 25 až + 40 °C</w:t>
            </w:r>
          </w:p>
        </w:tc>
        <w:tc>
          <w:tcPr>
            <w:tcW w:w="1975" w:type="dxa"/>
          </w:tcPr>
          <w:p w14:paraId="7029115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46F014D" w14:textId="77777777" w:rsidTr="00E71317">
        <w:tc>
          <w:tcPr>
            <w:tcW w:w="5566" w:type="dxa"/>
          </w:tcPr>
          <w:p w14:paraId="6077E3BE"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Nadmořská výška</w:t>
            </w:r>
          </w:p>
        </w:tc>
        <w:tc>
          <w:tcPr>
            <w:tcW w:w="2553" w:type="dxa"/>
            <w:gridSpan w:val="2"/>
          </w:tcPr>
          <w:p w14:paraId="7268D70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do 1000 m</w:t>
            </w:r>
          </w:p>
        </w:tc>
        <w:tc>
          <w:tcPr>
            <w:tcW w:w="1975" w:type="dxa"/>
          </w:tcPr>
          <w:p w14:paraId="3B0EDE3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E59EBD8" w14:textId="77777777" w:rsidTr="00E71317">
        <w:tc>
          <w:tcPr>
            <w:tcW w:w="10094" w:type="dxa"/>
            <w:gridSpan w:val="4"/>
          </w:tcPr>
          <w:p w14:paraId="7191B85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b/>
                <w:snapToGrid w:val="0"/>
                <w:color w:val="000000"/>
                <w:sz w:val="22"/>
                <w:szCs w:val="22"/>
              </w:rPr>
              <w:t>Základní požadavky</w:t>
            </w:r>
          </w:p>
        </w:tc>
      </w:tr>
      <w:tr w:rsidR="00FC4362" w:rsidRPr="00E659A1" w14:paraId="64B3673B" w14:textId="77777777" w:rsidTr="00E71317">
        <w:tc>
          <w:tcPr>
            <w:tcW w:w="5566" w:type="dxa"/>
          </w:tcPr>
          <w:p w14:paraId="5AB9C29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Jmenovité napětí U</w:t>
            </w:r>
            <w:r w:rsidRPr="001547CD">
              <w:rPr>
                <w:rFonts w:ascii="Arial" w:hAnsi="Arial" w:cs="Arial"/>
                <w:noProof/>
                <w:sz w:val="22"/>
                <w:szCs w:val="22"/>
                <w:vertAlign w:val="subscript"/>
              </w:rPr>
              <w:t>r</w:t>
            </w:r>
          </w:p>
        </w:tc>
        <w:tc>
          <w:tcPr>
            <w:tcW w:w="2553" w:type="dxa"/>
            <w:gridSpan w:val="2"/>
          </w:tcPr>
          <w:p w14:paraId="236BF8B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0030A19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8102D3" w14:textId="77777777" w:rsidTr="00E71317">
        <w:tc>
          <w:tcPr>
            <w:tcW w:w="10094" w:type="dxa"/>
            <w:gridSpan w:val="4"/>
          </w:tcPr>
          <w:p w14:paraId="518C32A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výdržné napětí při atmosférickém impulsu Up</w:t>
            </w:r>
            <w:r>
              <w:rPr>
                <w:rFonts w:ascii="Arial" w:hAnsi="Arial" w:cs="Arial"/>
                <w:noProof/>
                <w:sz w:val="22"/>
                <w:szCs w:val="22"/>
              </w:rPr>
              <w:t xml:space="preserve"> </w:t>
            </w:r>
            <w:r w:rsidRPr="00307A59">
              <w:rPr>
                <w:rFonts w:ascii="Arial" w:hAnsi="Arial" w:cs="Arial"/>
                <w:noProof/>
                <w:sz w:val="22"/>
                <w:szCs w:val="22"/>
              </w:rPr>
              <w:t>(vrcholová hodnota)</w:t>
            </w:r>
          </w:p>
        </w:tc>
      </w:tr>
      <w:tr w:rsidR="00FC4362" w:rsidRPr="00E659A1" w14:paraId="467B35AF" w14:textId="77777777" w:rsidTr="00E71317">
        <w:tc>
          <w:tcPr>
            <w:tcW w:w="5566" w:type="dxa"/>
          </w:tcPr>
          <w:p w14:paraId="1256025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2553" w:type="dxa"/>
            <w:gridSpan w:val="2"/>
          </w:tcPr>
          <w:p w14:paraId="08A3909B"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125 kV</w:t>
            </w:r>
          </w:p>
        </w:tc>
        <w:tc>
          <w:tcPr>
            <w:tcW w:w="1975" w:type="dxa"/>
          </w:tcPr>
          <w:p w14:paraId="05EF401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93ABE0E" w14:textId="77777777" w:rsidTr="00E71317">
        <w:tc>
          <w:tcPr>
            <w:tcW w:w="5566" w:type="dxa"/>
          </w:tcPr>
          <w:p w14:paraId="7FC7474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2553" w:type="dxa"/>
            <w:gridSpan w:val="2"/>
          </w:tcPr>
          <w:p w14:paraId="1B072ED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145 kV</w:t>
            </w:r>
          </w:p>
        </w:tc>
        <w:tc>
          <w:tcPr>
            <w:tcW w:w="1975" w:type="dxa"/>
          </w:tcPr>
          <w:p w14:paraId="7D9BB34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A594674" w14:textId="77777777" w:rsidTr="00E71317">
        <w:tc>
          <w:tcPr>
            <w:tcW w:w="10094" w:type="dxa"/>
            <w:gridSpan w:val="4"/>
          </w:tcPr>
          <w:p w14:paraId="3D9A0FB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krátkodobé střídavé výdržné</w:t>
            </w:r>
            <w:r>
              <w:rPr>
                <w:rFonts w:ascii="Arial" w:hAnsi="Arial" w:cs="Arial"/>
                <w:noProof/>
                <w:sz w:val="22"/>
                <w:szCs w:val="22"/>
              </w:rPr>
              <w:t xml:space="preserve"> </w:t>
            </w:r>
            <w:r w:rsidRPr="00307A59">
              <w:rPr>
                <w:rFonts w:ascii="Arial" w:hAnsi="Arial" w:cs="Arial"/>
                <w:noProof/>
                <w:sz w:val="22"/>
                <w:szCs w:val="22"/>
              </w:rPr>
              <w:t>napětí</w:t>
            </w:r>
            <w:r>
              <w:rPr>
                <w:rFonts w:ascii="Arial" w:hAnsi="Arial" w:cs="Arial"/>
                <w:noProof/>
                <w:sz w:val="22"/>
                <w:szCs w:val="22"/>
              </w:rPr>
              <w:t xml:space="preserve"> </w:t>
            </w:r>
            <w:r w:rsidRPr="00307A59">
              <w:rPr>
                <w:rFonts w:ascii="Arial" w:hAnsi="Arial" w:cs="Arial"/>
                <w:noProof/>
                <w:sz w:val="22"/>
                <w:szCs w:val="22"/>
              </w:rPr>
              <w:t>Ud</w:t>
            </w:r>
            <w:r>
              <w:rPr>
                <w:rFonts w:ascii="Arial" w:hAnsi="Arial" w:cs="Arial"/>
                <w:noProof/>
                <w:sz w:val="22"/>
                <w:szCs w:val="22"/>
              </w:rPr>
              <w:t xml:space="preserve"> </w:t>
            </w:r>
            <w:r w:rsidRPr="00307A59">
              <w:rPr>
                <w:rFonts w:ascii="Arial" w:hAnsi="Arial" w:cs="Arial"/>
                <w:noProof/>
                <w:sz w:val="22"/>
                <w:szCs w:val="22"/>
              </w:rPr>
              <w:t>(efektivní hodnota)</w:t>
            </w:r>
          </w:p>
        </w:tc>
      </w:tr>
      <w:tr w:rsidR="00FC4362" w:rsidRPr="00E659A1" w14:paraId="4F3AE7F9" w14:textId="77777777" w:rsidTr="00E71317">
        <w:tc>
          <w:tcPr>
            <w:tcW w:w="5566" w:type="dxa"/>
          </w:tcPr>
          <w:p w14:paraId="2DF0B6B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2553" w:type="dxa"/>
            <w:gridSpan w:val="2"/>
          </w:tcPr>
          <w:p w14:paraId="069E7DE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kV</w:t>
            </w:r>
          </w:p>
        </w:tc>
        <w:tc>
          <w:tcPr>
            <w:tcW w:w="1975" w:type="dxa"/>
          </w:tcPr>
          <w:p w14:paraId="094FA35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C0B68FF" w14:textId="77777777" w:rsidTr="00E71317">
        <w:tc>
          <w:tcPr>
            <w:tcW w:w="5566" w:type="dxa"/>
          </w:tcPr>
          <w:p w14:paraId="21E2165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2553" w:type="dxa"/>
            <w:gridSpan w:val="2"/>
          </w:tcPr>
          <w:p w14:paraId="7980147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60 kV</w:t>
            </w:r>
          </w:p>
        </w:tc>
        <w:tc>
          <w:tcPr>
            <w:tcW w:w="1975" w:type="dxa"/>
          </w:tcPr>
          <w:p w14:paraId="419E2C0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61780DD" w14:textId="77777777" w:rsidTr="00E71317">
        <w:tc>
          <w:tcPr>
            <w:tcW w:w="5566" w:type="dxa"/>
          </w:tcPr>
          <w:p w14:paraId="0CC7ECC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Elektrická pevnost pro testy kabelů</w:t>
            </w:r>
          </w:p>
        </w:tc>
        <w:tc>
          <w:tcPr>
            <w:tcW w:w="2553" w:type="dxa"/>
            <w:gridSpan w:val="2"/>
          </w:tcPr>
          <w:p w14:paraId="6CD38F18" w14:textId="395B97E9" w:rsidR="00FC4362" w:rsidRDefault="00FC4362" w:rsidP="00FC4362">
            <w:pPr>
              <w:spacing w:before="60"/>
              <w:jc w:val="both"/>
              <w:rPr>
                <w:rFonts w:ascii="Arial" w:hAnsi="Arial" w:cs="Arial"/>
                <w:noProof/>
                <w:sz w:val="22"/>
                <w:szCs w:val="22"/>
              </w:rPr>
            </w:pPr>
            <w:r w:rsidRPr="006A29F4">
              <w:rPr>
                <w:rFonts w:ascii="Arial" w:hAnsi="Arial" w:cs="Arial"/>
                <w:noProof/>
                <w:sz w:val="22"/>
                <w:szCs w:val="22"/>
              </w:rPr>
              <w:t xml:space="preserve">Viz. </w:t>
            </w:r>
            <w:r>
              <w:rPr>
                <w:rFonts w:ascii="Arial" w:hAnsi="Arial" w:cs="Arial"/>
                <w:noProof/>
                <w:sz w:val="22"/>
                <w:szCs w:val="22"/>
              </w:rPr>
              <w:t xml:space="preserve"> Přílohy č.2., </w:t>
            </w:r>
            <w:r w:rsidRPr="0067078A">
              <w:rPr>
                <w:rFonts w:ascii="Arial" w:hAnsi="Arial" w:cs="Arial"/>
                <w:noProof/>
                <w:sz w:val="22"/>
                <w:szCs w:val="22"/>
              </w:rPr>
              <w:t>bod 3.3.</w:t>
            </w:r>
            <w:r w:rsidR="00F41061" w:rsidRPr="0067078A">
              <w:rPr>
                <w:rFonts w:ascii="Arial" w:hAnsi="Arial" w:cs="Arial"/>
                <w:noProof/>
                <w:sz w:val="22"/>
                <w:szCs w:val="22"/>
              </w:rPr>
              <w:t>10</w:t>
            </w:r>
            <w:r w:rsidRPr="0067078A">
              <w:rPr>
                <w:rFonts w:ascii="Arial" w:hAnsi="Arial" w:cs="Arial"/>
                <w:noProof/>
                <w:sz w:val="22"/>
                <w:szCs w:val="22"/>
              </w:rPr>
              <w:t>.3</w:t>
            </w:r>
            <w:r w:rsidR="00F41061">
              <w:rPr>
                <w:rFonts w:ascii="Arial" w:hAnsi="Arial" w:cs="Arial"/>
                <w:noProof/>
                <w:sz w:val="22"/>
                <w:szCs w:val="22"/>
              </w:rPr>
              <w:t xml:space="preserve"> a 3.3.12.4</w:t>
            </w:r>
            <w:r>
              <w:rPr>
                <w:rFonts w:ascii="Arial" w:hAnsi="Arial" w:cs="Arial"/>
                <w:noProof/>
                <w:sz w:val="22"/>
                <w:szCs w:val="22"/>
              </w:rPr>
              <w:t xml:space="preserve"> </w:t>
            </w:r>
          </w:p>
        </w:tc>
        <w:tc>
          <w:tcPr>
            <w:tcW w:w="1975" w:type="dxa"/>
          </w:tcPr>
          <w:p w14:paraId="0B256EC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25D29F" w14:textId="77777777" w:rsidTr="00E71317">
        <w:tc>
          <w:tcPr>
            <w:tcW w:w="5566" w:type="dxa"/>
          </w:tcPr>
          <w:p w14:paraId="3EB77D7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Jmenovitá frekvence</w:t>
            </w:r>
          </w:p>
        </w:tc>
        <w:tc>
          <w:tcPr>
            <w:tcW w:w="2553" w:type="dxa"/>
            <w:gridSpan w:val="2"/>
          </w:tcPr>
          <w:p w14:paraId="20544C1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Hz</w:t>
            </w:r>
          </w:p>
        </w:tc>
        <w:tc>
          <w:tcPr>
            <w:tcW w:w="1975" w:type="dxa"/>
          </w:tcPr>
          <w:p w14:paraId="5CF8DC3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38A38FE" w14:textId="77777777" w:rsidTr="00E71317">
        <w:tc>
          <w:tcPr>
            <w:tcW w:w="10094" w:type="dxa"/>
            <w:gridSpan w:val="4"/>
          </w:tcPr>
          <w:p w14:paraId="100DFC0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Jmenovité proudy Ir (hlavních obvodů)</w:t>
            </w:r>
          </w:p>
        </w:tc>
      </w:tr>
      <w:tr w:rsidR="00FC4362" w:rsidRPr="00E659A1" w14:paraId="105CB20F" w14:textId="77777777" w:rsidTr="00E71317">
        <w:tc>
          <w:tcPr>
            <w:tcW w:w="5566" w:type="dxa"/>
          </w:tcPr>
          <w:p w14:paraId="68B90E5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Přípojnice</w:t>
            </w:r>
          </w:p>
        </w:tc>
        <w:tc>
          <w:tcPr>
            <w:tcW w:w="2553" w:type="dxa"/>
            <w:gridSpan w:val="2"/>
          </w:tcPr>
          <w:p w14:paraId="1E67DD93" w14:textId="60E533AD" w:rsidR="00FC4362" w:rsidRDefault="00D25DCC"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11AC0C3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4B9CAEC" w14:textId="77777777" w:rsidTr="00E71317">
        <w:tc>
          <w:tcPr>
            <w:tcW w:w="5566" w:type="dxa"/>
          </w:tcPr>
          <w:p w14:paraId="4F279F6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Vývod s odpínačem</w:t>
            </w:r>
          </w:p>
        </w:tc>
        <w:tc>
          <w:tcPr>
            <w:tcW w:w="2553" w:type="dxa"/>
            <w:gridSpan w:val="2"/>
          </w:tcPr>
          <w:p w14:paraId="3E1ADD81" w14:textId="41438C5D" w:rsidR="00FC4362" w:rsidRDefault="007F4F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27B0625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A227A50" w14:textId="77777777" w:rsidTr="00E71317">
        <w:tc>
          <w:tcPr>
            <w:tcW w:w="5566" w:type="dxa"/>
          </w:tcPr>
          <w:p w14:paraId="56AA8A5D" w14:textId="77777777" w:rsidR="00FC4362" w:rsidRDefault="00FC4362" w:rsidP="00FC4362">
            <w:pPr>
              <w:spacing w:before="60"/>
              <w:jc w:val="both"/>
              <w:rPr>
                <w:rFonts w:ascii="Arial" w:hAnsi="Arial" w:cs="Arial"/>
                <w:noProof/>
              </w:rPr>
            </w:pPr>
            <w:r>
              <w:rPr>
                <w:rFonts w:ascii="Arial" w:hAnsi="Arial" w:cs="Arial"/>
                <w:noProof/>
                <w:sz w:val="22"/>
                <w:szCs w:val="22"/>
              </w:rPr>
              <w:t>Vývod s vypínačem L1, L2</w:t>
            </w:r>
          </w:p>
        </w:tc>
        <w:tc>
          <w:tcPr>
            <w:tcW w:w="2553" w:type="dxa"/>
            <w:gridSpan w:val="2"/>
          </w:tcPr>
          <w:p w14:paraId="678AE853" w14:textId="4703D70A" w:rsidR="00FC4362" w:rsidRPr="00FC4362" w:rsidRDefault="007F4F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sidRPr="00FC4362">
              <w:rPr>
                <w:rFonts w:ascii="Arial" w:hAnsi="Arial" w:cs="Arial"/>
                <w:noProof/>
                <w:sz w:val="22"/>
                <w:szCs w:val="22"/>
              </w:rPr>
              <w:t>630 A</w:t>
            </w:r>
          </w:p>
        </w:tc>
        <w:tc>
          <w:tcPr>
            <w:tcW w:w="1975" w:type="dxa"/>
          </w:tcPr>
          <w:p w14:paraId="56FFB07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C738331" w14:textId="77777777" w:rsidTr="00E71317">
        <w:tc>
          <w:tcPr>
            <w:tcW w:w="5566" w:type="dxa"/>
          </w:tcPr>
          <w:p w14:paraId="405A28E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lastRenderedPageBreak/>
              <w:t>Vývod s odpínačem a s pojistkami</w:t>
            </w:r>
          </w:p>
        </w:tc>
        <w:tc>
          <w:tcPr>
            <w:tcW w:w="2553" w:type="dxa"/>
            <w:gridSpan w:val="2"/>
          </w:tcPr>
          <w:p w14:paraId="5DE074F1" w14:textId="01D53723" w:rsidR="00FC4362" w:rsidRDefault="007F4F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200 A</w:t>
            </w:r>
          </w:p>
        </w:tc>
        <w:tc>
          <w:tcPr>
            <w:tcW w:w="1975" w:type="dxa"/>
          </w:tcPr>
          <w:p w14:paraId="06F33CE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11093E9" w14:textId="77777777" w:rsidTr="00E71317">
        <w:tc>
          <w:tcPr>
            <w:tcW w:w="5566" w:type="dxa"/>
          </w:tcPr>
          <w:p w14:paraId="367CC784"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2553" w:type="dxa"/>
            <w:gridSpan w:val="2"/>
          </w:tcPr>
          <w:p w14:paraId="6BFEEF30" w14:textId="458C4277"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 kA/1 s</w:t>
            </w:r>
          </w:p>
        </w:tc>
        <w:tc>
          <w:tcPr>
            <w:tcW w:w="1975" w:type="dxa"/>
          </w:tcPr>
          <w:p w14:paraId="2E2AF54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16DCBC1" w14:textId="77777777" w:rsidTr="00E71317">
        <w:tc>
          <w:tcPr>
            <w:tcW w:w="5566" w:type="dxa"/>
          </w:tcPr>
          <w:p w14:paraId="340739C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w:t>
            </w:r>
            <w:r w:rsidRPr="00307A59">
              <w:rPr>
                <w:rFonts w:ascii="Arial" w:hAnsi="Arial" w:cs="Arial"/>
                <w:noProof/>
                <w:sz w:val="22"/>
                <w:szCs w:val="22"/>
              </w:rPr>
              <w:t xml:space="preserve"> výdržný proud</w:t>
            </w:r>
            <w:r>
              <w:rPr>
                <w:rFonts w:ascii="Arial" w:hAnsi="Arial" w:cs="Arial"/>
                <w:noProof/>
                <w:sz w:val="22"/>
                <w:szCs w:val="22"/>
              </w:rPr>
              <w:t xml:space="preserve">                                                   Ip</w:t>
            </w:r>
          </w:p>
        </w:tc>
        <w:tc>
          <w:tcPr>
            <w:tcW w:w="2553" w:type="dxa"/>
            <w:gridSpan w:val="2"/>
          </w:tcPr>
          <w:p w14:paraId="14410D05" w14:textId="7826AC61"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1E9D3E5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FA406E3" w14:textId="77777777" w:rsidTr="00E71317">
        <w:tc>
          <w:tcPr>
            <w:tcW w:w="5566" w:type="dxa"/>
          </w:tcPr>
          <w:p w14:paraId="3C2E626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Částečné výboje</w:t>
            </w:r>
          </w:p>
        </w:tc>
        <w:tc>
          <w:tcPr>
            <w:tcW w:w="2553" w:type="dxa"/>
            <w:gridSpan w:val="2"/>
          </w:tcPr>
          <w:p w14:paraId="5A8231E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&lt;20 pC</w:t>
            </w:r>
          </w:p>
        </w:tc>
        <w:tc>
          <w:tcPr>
            <w:tcW w:w="1975" w:type="dxa"/>
          </w:tcPr>
          <w:p w14:paraId="4FC264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41AE6A7" w14:textId="77777777" w:rsidTr="00E71317">
        <w:tc>
          <w:tcPr>
            <w:tcW w:w="5566" w:type="dxa"/>
          </w:tcPr>
          <w:p w14:paraId="02A930CC"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Třída odolnosti proti vnitřnímu oblouku</w:t>
            </w:r>
          </w:p>
        </w:tc>
        <w:tc>
          <w:tcPr>
            <w:tcW w:w="2553" w:type="dxa"/>
            <w:gridSpan w:val="2"/>
          </w:tcPr>
          <w:p w14:paraId="2FC1BF2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IAC A FL 20 kA / 1s</w:t>
            </w:r>
          </w:p>
        </w:tc>
        <w:tc>
          <w:tcPr>
            <w:tcW w:w="1975" w:type="dxa"/>
          </w:tcPr>
          <w:p w14:paraId="36CFFC9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57DBDB1" w14:textId="77777777" w:rsidTr="00E71317">
        <w:tc>
          <w:tcPr>
            <w:tcW w:w="5566" w:type="dxa"/>
          </w:tcPr>
          <w:p w14:paraId="770F89C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Stupeň krytí (podle ČSN EN 60529)</w:t>
            </w:r>
          </w:p>
        </w:tc>
        <w:tc>
          <w:tcPr>
            <w:tcW w:w="2553" w:type="dxa"/>
            <w:gridSpan w:val="2"/>
          </w:tcPr>
          <w:p w14:paraId="2A2593D3" w14:textId="04BDFF39"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IP2X</w:t>
            </w:r>
          </w:p>
        </w:tc>
        <w:tc>
          <w:tcPr>
            <w:tcW w:w="1975" w:type="dxa"/>
          </w:tcPr>
          <w:p w14:paraId="7EA4DB4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5FD624D" w14:textId="77777777" w:rsidTr="00E71317">
        <w:tc>
          <w:tcPr>
            <w:tcW w:w="5566" w:type="dxa"/>
          </w:tcPr>
          <w:p w14:paraId="13E2E314"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Stup</w:t>
            </w:r>
            <w:r>
              <w:rPr>
                <w:rFonts w:ascii="Arial" w:hAnsi="Arial" w:cs="Arial"/>
                <w:noProof/>
                <w:sz w:val="22"/>
                <w:szCs w:val="22"/>
              </w:rPr>
              <w:t>eň</w:t>
            </w:r>
            <w:r w:rsidRPr="002E4C4F">
              <w:rPr>
                <w:rFonts w:ascii="Arial" w:hAnsi="Arial" w:cs="Arial"/>
                <w:noProof/>
                <w:sz w:val="22"/>
                <w:szCs w:val="22"/>
              </w:rPr>
              <w:t xml:space="preserve"> ochrany proti vnějším mech</w:t>
            </w:r>
            <w:r>
              <w:rPr>
                <w:rFonts w:ascii="Arial" w:hAnsi="Arial" w:cs="Arial"/>
                <w:noProof/>
                <w:sz w:val="22"/>
                <w:szCs w:val="22"/>
              </w:rPr>
              <w:t>.</w:t>
            </w:r>
            <w:r w:rsidRPr="002E4C4F">
              <w:rPr>
                <w:rFonts w:ascii="Arial" w:hAnsi="Arial" w:cs="Arial"/>
                <w:noProof/>
                <w:sz w:val="22"/>
                <w:szCs w:val="22"/>
              </w:rPr>
              <w:t xml:space="preserve"> nárazům</w:t>
            </w:r>
            <w:r>
              <w:rPr>
                <w:rFonts w:ascii="Arial" w:hAnsi="Arial" w:cs="Arial"/>
                <w:noProof/>
                <w:sz w:val="22"/>
                <w:szCs w:val="22"/>
              </w:rPr>
              <w:t xml:space="preserve"> (podle ČSN EN50102)</w:t>
            </w:r>
          </w:p>
        </w:tc>
        <w:tc>
          <w:tcPr>
            <w:tcW w:w="2553" w:type="dxa"/>
            <w:gridSpan w:val="2"/>
          </w:tcPr>
          <w:p w14:paraId="022E3D74" w14:textId="7D3A7FB5"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IK 07</w:t>
            </w:r>
          </w:p>
        </w:tc>
        <w:tc>
          <w:tcPr>
            <w:tcW w:w="1975" w:type="dxa"/>
          </w:tcPr>
          <w:p w14:paraId="42F82DA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B12AC" w14:textId="77777777" w:rsidTr="00E71317">
        <w:tc>
          <w:tcPr>
            <w:tcW w:w="5566" w:type="dxa"/>
          </w:tcPr>
          <w:p w14:paraId="24B0F8A5"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Kategorie ztráty nepřerušenosti provozu</w:t>
            </w:r>
          </w:p>
        </w:tc>
        <w:tc>
          <w:tcPr>
            <w:tcW w:w="2553" w:type="dxa"/>
            <w:gridSpan w:val="2"/>
          </w:tcPr>
          <w:p w14:paraId="343F8F29" w14:textId="18A2CB5A" w:rsidR="00FC4362" w:rsidRDefault="00FC4362" w:rsidP="00FC4362">
            <w:pPr>
              <w:spacing w:before="60"/>
              <w:jc w:val="both"/>
              <w:rPr>
                <w:rFonts w:ascii="Arial" w:hAnsi="Arial" w:cs="Arial"/>
                <w:noProof/>
                <w:sz w:val="22"/>
                <w:szCs w:val="22"/>
              </w:rPr>
            </w:pPr>
            <w:r>
              <w:rPr>
                <w:rFonts w:ascii="Arial" w:hAnsi="Arial" w:cs="Arial"/>
                <w:noProof/>
                <w:sz w:val="22"/>
                <w:szCs w:val="22"/>
              </w:rPr>
              <w:t>LSC</w:t>
            </w:r>
            <w:del w:id="0" w:author="Kabele, Roman" w:date="2025-03-20T13:05:00Z" w16du:dateUtc="2025-03-20T12:05:00Z">
              <w:r w:rsidDel="003D2751">
                <w:rPr>
                  <w:rFonts w:ascii="Arial" w:hAnsi="Arial" w:cs="Arial"/>
                  <w:noProof/>
                  <w:sz w:val="22"/>
                  <w:szCs w:val="22"/>
                </w:rPr>
                <w:delText xml:space="preserve"> </w:delText>
              </w:r>
            </w:del>
            <w:r>
              <w:rPr>
                <w:rFonts w:ascii="Arial" w:hAnsi="Arial" w:cs="Arial"/>
                <w:noProof/>
                <w:sz w:val="22"/>
                <w:szCs w:val="22"/>
              </w:rPr>
              <w:t>2A</w:t>
            </w:r>
            <w:ins w:id="1" w:author="Kabele, Roman" w:date="2025-03-20T13:05:00Z" w16du:dateUtc="2025-03-20T12:05:00Z">
              <w:r w:rsidR="003D2751">
                <w:rPr>
                  <w:rFonts w:ascii="Arial" w:hAnsi="Arial" w:cs="Arial"/>
                  <w:noProof/>
                  <w:sz w:val="22"/>
                  <w:szCs w:val="22"/>
                </w:rPr>
                <w:t xml:space="preserve"> / LSC2</w:t>
              </w:r>
            </w:ins>
          </w:p>
        </w:tc>
        <w:tc>
          <w:tcPr>
            <w:tcW w:w="1975" w:type="dxa"/>
          </w:tcPr>
          <w:p w14:paraId="0563DABC" w14:textId="1EDC3D2A" w:rsidR="00FC4362" w:rsidRPr="00E659A1" w:rsidRDefault="003D2751" w:rsidP="00FC4362">
            <w:pPr>
              <w:tabs>
                <w:tab w:val="left" w:pos="284"/>
              </w:tabs>
              <w:spacing w:before="80"/>
              <w:jc w:val="both"/>
              <w:rPr>
                <w:rFonts w:ascii="Arial" w:hAnsi="Arial" w:cs="Arial"/>
                <w:i/>
                <w:snapToGrid w:val="0"/>
                <w:color w:val="000000"/>
                <w:sz w:val="22"/>
                <w:szCs w:val="22"/>
                <w:highlight w:val="lightGray"/>
              </w:rPr>
            </w:pPr>
            <w:ins w:id="2" w:author="Kabele, Roman" w:date="2025-03-20T13:05:00Z" w16du:dateUtc="2025-03-20T12:05:00Z">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ins>
            <w:del w:id="3" w:author="Kabele, Roman" w:date="2025-03-20T13:05:00Z" w16du:dateUtc="2025-03-20T12:05:00Z">
              <w:r w:rsidR="00FC4362" w:rsidRPr="00E659A1" w:rsidDel="003D2751">
                <w:rPr>
                  <w:rFonts w:ascii="Arial" w:hAnsi="Arial" w:cs="Arial"/>
                  <w:i/>
                  <w:snapToGrid w:val="0"/>
                  <w:color w:val="000000"/>
                  <w:sz w:val="22"/>
                  <w:szCs w:val="22"/>
                  <w:highlight w:val="lightGray"/>
                </w:rPr>
                <w:delText>[</w:delText>
              </w:r>
              <w:r w:rsidR="00FC4362" w:rsidDel="003D2751">
                <w:rPr>
                  <w:rFonts w:ascii="Arial" w:hAnsi="Arial" w:cs="Arial"/>
                  <w:i/>
                  <w:snapToGrid w:val="0"/>
                  <w:color w:val="000000"/>
                  <w:sz w:val="22"/>
                  <w:szCs w:val="22"/>
                  <w:highlight w:val="lightGray"/>
                </w:rPr>
                <w:delText>ANO/NE</w:delText>
              </w:r>
              <w:r w:rsidR="00FC4362" w:rsidRPr="00E659A1" w:rsidDel="003D2751">
                <w:rPr>
                  <w:rFonts w:ascii="Arial" w:hAnsi="Arial" w:cs="Arial"/>
                  <w:i/>
                  <w:snapToGrid w:val="0"/>
                  <w:color w:val="000000"/>
                  <w:sz w:val="22"/>
                  <w:szCs w:val="22"/>
                  <w:highlight w:val="lightGray"/>
                </w:rPr>
                <w:delText>]</w:delText>
              </w:r>
            </w:del>
          </w:p>
        </w:tc>
      </w:tr>
      <w:tr w:rsidR="00FC4362" w:rsidRPr="00E659A1" w14:paraId="778E93C5" w14:textId="77777777" w:rsidTr="00E71317">
        <w:tc>
          <w:tcPr>
            <w:tcW w:w="5566" w:type="dxa"/>
          </w:tcPr>
          <w:p w14:paraId="2398290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Třída přepážek</w:t>
            </w:r>
          </w:p>
        </w:tc>
        <w:tc>
          <w:tcPr>
            <w:tcW w:w="2553" w:type="dxa"/>
            <w:gridSpan w:val="2"/>
          </w:tcPr>
          <w:p w14:paraId="1F6BA606" w14:textId="3E48DEB3" w:rsidR="00FC4362" w:rsidRDefault="00FC4362" w:rsidP="00FC4362">
            <w:pPr>
              <w:spacing w:before="60"/>
              <w:jc w:val="both"/>
              <w:rPr>
                <w:rFonts w:ascii="Arial" w:hAnsi="Arial" w:cs="Arial"/>
                <w:noProof/>
                <w:sz w:val="22"/>
                <w:szCs w:val="22"/>
              </w:rPr>
            </w:pPr>
            <w:r>
              <w:rPr>
                <w:rFonts w:ascii="Arial" w:hAnsi="Arial" w:cs="Arial"/>
                <w:noProof/>
                <w:sz w:val="22"/>
                <w:szCs w:val="22"/>
              </w:rPr>
              <w:t>PM</w:t>
            </w:r>
          </w:p>
        </w:tc>
        <w:tc>
          <w:tcPr>
            <w:tcW w:w="1975" w:type="dxa"/>
          </w:tcPr>
          <w:p w14:paraId="7FCD06E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8F28662" w14:textId="77777777" w:rsidTr="00E71317">
        <w:tc>
          <w:tcPr>
            <w:tcW w:w="10094" w:type="dxa"/>
            <w:gridSpan w:val="4"/>
          </w:tcPr>
          <w:p w14:paraId="33C7F44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 odpínačem</w:t>
            </w:r>
          </w:p>
        </w:tc>
      </w:tr>
      <w:tr w:rsidR="00FC4362" w:rsidRPr="00E659A1" w14:paraId="60CBCD65" w14:textId="77777777" w:rsidTr="00E71317">
        <w:tc>
          <w:tcPr>
            <w:tcW w:w="5566" w:type="dxa"/>
          </w:tcPr>
          <w:p w14:paraId="2B1A217D"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2483819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64104FA1"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1AE34" w14:textId="77777777" w:rsidTr="00E71317">
        <w:tc>
          <w:tcPr>
            <w:tcW w:w="5566" w:type="dxa"/>
          </w:tcPr>
          <w:p w14:paraId="059389D7"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081BB10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975" w:type="dxa"/>
          </w:tcPr>
          <w:p w14:paraId="2963550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E0778E" w14:textId="77777777" w:rsidTr="00E71317">
        <w:tc>
          <w:tcPr>
            <w:tcW w:w="10094" w:type="dxa"/>
            <w:gridSpan w:val="4"/>
          </w:tcPr>
          <w:p w14:paraId="3B44F7B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r>
      <w:tr w:rsidR="00FC4362" w14:paraId="656CECEB" w14:textId="77777777" w:rsidTr="00E71317">
        <w:tc>
          <w:tcPr>
            <w:tcW w:w="5566" w:type="dxa"/>
          </w:tcPr>
          <w:p w14:paraId="41576C63"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51E5D7B9" w14:textId="1C2C357D" w:rsidR="00FC4362" w:rsidRDefault="00190F99"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7991B22A"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E77962C" w14:textId="77777777" w:rsidTr="00E71317">
        <w:tc>
          <w:tcPr>
            <w:tcW w:w="5566" w:type="dxa"/>
          </w:tcPr>
          <w:p w14:paraId="1EC9D05C" w14:textId="7F036839"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w:t>
            </w:r>
            <w:r w:rsidR="00413BB3">
              <w:rPr>
                <w:rFonts w:ascii="Arial" w:hAnsi="Arial" w:cs="Arial"/>
                <w:noProof/>
                <w:sz w:val="22"/>
                <w:szCs w:val="22"/>
              </w:rPr>
              <w:t>/jmen. doba zkratu</w:t>
            </w:r>
            <w:r>
              <w:rPr>
                <w:rFonts w:ascii="Arial" w:hAnsi="Arial" w:cs="Arial"/>
                <w:noProof/>
                <w:sz w:val="22"/>
                <w:szCs w:val="22"/>
              </w:rPr>
              <w:t xml:space="preserve"> Ik</w:t>
            </w:r>
            <w:r w:rsidR="00413BB3">
              <w:rPr>
                <w:rFonts w:ascii="Arial" w:hAnsi="Arial" w:cs="Arial"/>
                <w:noProof/>
                <w:sz w:val="22"/>
                <w:szCs w:val="22"/>
              </w:rPr>
              <w:t>/</w:t>
            </w:r>
            <w:r w:rsidR="00453825">
              <w:rPr>
                <w:rFonts w:ascii="Arial" w:hAnsi="Arial" w:cs="Arial"/>
                <w:noProof/>
                <w:sz w:val="22"/>
                <w:szCs w:val="22"/>
              </w:rPr>
              <w:t>tk</w:t>
            </w:r>
          </w:p>
        </w:tc>
        <w:tc>
          <w:tcPr>
            <w:tcW w:w="2553" w:type="dxa"/>
            <w:gridSpan w:val="2"/>
          </w:tcPr>
          <w:p w14:paraId="3F4B1CDC" w14:textId="6B842A03" w:rsidR="00FC4362" w:rsidRDefault="00190F99"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 kA</w:t>
            </w:r>
            <w:r w:rsidR="00453825">
              <w:rPr>
                <w:rFonts w:ascii="Arial" w:hAnsi="Arial" w:cs="Arial"/>
                <w:noProof/>
                <w:sz w:val="22"/>
                <w:szCs w:val="22"/>
              </w:rPr>
              <w:t>/1s</w:t>
            </w:r>
          </w:p>
        </w:tc>
        <w:tc>
          <w:tcPr>
            <w:tcW w:w="1975" w:type="dxa"/>
          </w:tcPr>
          <w:p w14:paraId="3F9EE9AE"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38640B9B" w14:textId="77777777" w:rsidTr="00E71317">
        <w:tc>
          <w:tcPr>
            <w:tcW w:w="5566" w:type="dxa"/>
          </w:tcPr>
          <w:p w14:paraId="5CC8E74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225D9212" w14:textId="720821EE" w:rsidR="00FC4362" w:rsidRDefault="00453825"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7AB97901"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69155A1" w14:textId="77777777" w:rsidTr="00E71317">
        <w:tc>
          <w:tcPr>
            <w:tcW w:w="5566" w:type="dxa"/>
          </w:tcPr>
          <w:p w14:paraId="711E17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2A66E3C1" w14:textId="7EC85809" w:rsidR="00FC4362" w:rsidRDefault="00453825"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483C262D"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624C1F56" w14:textId="77777777" w:rsidTr="00E71317">
        <w:tc>
          <w:tcPr>
            <w:tcW w:w="5566" w:type="dxa"/>
          </w:tcPr>
          <w:p w14:paraId="508ECDB1"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2553" w:type="dxa"/>
            <w:gridSpan w:val="2"/>
          </w:tcPr>
          <w:p w14:paraId="1175CEBA" w14:textId="04EB69C9"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453825">
              <w:rPr>
                <w:rFonts w:ascii="Arial" w:hAnsi="Arial" w:cs="Arial"/>
                <w:noProof/>
                <w:sz w:val="22"/>
                <w:szCs w:val="22"/>
              </w:rPr>
              <w:t xml:space="preserve"> Min. </w:t>
            </w:r>
            <w:r>
              <w:rPr>
                <w:rFonts w:ascii="Arial" w:hAnsi="Arial" w:cs="Arial"/>
                <w:noProof/>
                <w:sz w:val="22"/>
                <w:szCs w:val="22"/>
              </w:rPr>
              <w:t>1000</w:t>
            </w:r>
          </w:p>
        </w:tc>
        <w:tc>
          <w:tcPr>
            <w:tcW w:w="1975" w:type="dxa"/>
          </w:tcPr>
          <w:p w14:paraId="6F887DB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85BE3C9" w14:textId="77777777" w:rsidTr="00E71317">
        <w:tc>
          <w:tcPr>
            <w:tcW w:w="5566" w:type="dxa"/>
          </w:tcPr>
          <w:p w14:paraId="1D5B0D45"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2553" w:type="dxa"/>
            <w:gridSpan w:val="2"/>
          </w:tcPr>
          <w:p w14:paraId="4918E08A" w14:textId="4243290B"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13540B">
              <w:rPr>
                <w:rFonts w:ascii="Arial" w:hAnsi="Arial" w:cs="Arial"/>
                <w:noProof/>
                <w:sz w:val="22"/>
                <w:szCs w:val="22"/>
              </w:rPr>
              <w:t xml:space="preserve"> Min. </w:t>
            </w:r>
            <w:r>
              <w:rPr>
                <w:rFonts w:ascii="Arial" w:hAnsi="Arial" w:cs="Arial"/>
                <w:noProof/>
                <w:sz w:val="22"/>
                <w:szCs w:val="22"/>
              </w:rPr>
              <w:t>100</w:t>
            </w:r>
          </w:p>
          <w:p w14:paraId="5A6AEB1E" w14:textId="0FBF7B53"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13540B">
              <w:rPr>
                <w:rFonts w:ascii="Arial" w:hAnsi="Arial" w:cs="Arial"/>
                <w:noProof/>
                <w:sz w:val="22"/>
                <w:szCs w:val="22"/>
              </w:rPr>
              <w:t xml:space="preserve"> Min. </w:t>
            </w:r>
            <w:r>
              <w:rPr>
                <w:rFonts w:ascii="Arial" w:hAnsi="Arial" w:cs="Arial"/>
                <w:noProof/>
                <w:sz w:val="22"/>
                <w:szCs w:val="22"/>
              </w:rPr>
              <w:t>5</w:t>
            </w:r>
          </w:p>
        </w:tc>
        <w:tc>
          <w:tcPr>
            <w:tcW w:w="1975" w:type="dxa"/>
          </w:tcPr>
          <w:p w14:paraId="52CAC7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5EF4357B" w14:textId="77777777" w:rsidTr="00E71317">
        <w:tc>
          <w:tcPr>
            <w:tcW w:w="10094" w:type="dxa"/>
            <w:gridSpan w:val="4"/>
          </w:tcPr>
          <w:p w14:paraId="083E73F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w:t>
            </w:r>
          </w:p>
        </w:tc>
      </w:tr>
      <w:tr w:rsidR="00FC4362" w14:paraId="4ACF73AE" w14:textId="77777777" w:rsidTr="00E71317">
        <w:tc>
          <w:tcPr>
            <w:tcW w:w="5566" w:type="dxa"/>
          </w:tcPr>
          <w:p w14:paraId="59B48C9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7E82860C" w14:textId="50ED46C0" w:rsidR="00FC4362" w:rsidRDefault="0013540B"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 kA</w:t>
            </w:r>
          </w:p>
        </w:tc>
        <w:tc>
          <w:tcPr>
            <w:tcW w:w="1975" w:type="dxa"/>
          </w:tcPr>
          <w:p w14:paraId="705D6A99"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B408043" w14:textId="77777777" w:rsidTr="00E71317">
        <w:tc>
          <w:tcPr>
            <w:tcW w:w="5566" w:type="dxa"/>
          </w:tcPr>
          <w:p w14:paraId="1395BD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728218DF" w14:textId="7F32F628" w:rsidR="00FC4362" w:rsidRDefault="0013540B"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040126F7"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941DBC3" w14:textId="77777777" w:rsidTr="00E71317">
        <w:tc>
          <w:tcPr>
            <w:tcW w:w="5566" w:type="dxa"/>
          </w:tcPr>
          <w:p w14:paraId="34855C76" w14:textId="6782289E"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r w:rsidR="006136B7">
              <w:rPr>
                <w:rFonts w:ascii="Arial" w:hAnsi="Arial" w:cs="Arial"/>
                <w:noProof/>
                <w:sz w:val="22"/>
                <w:szCs w:val="22"/>
              </w:rPr>
              <w:t xml:space="preserve">    třída M0</w:t>
            </w:r>
          </w:p>
        </w:tc>
        <w:tc>
          <w:tcPr>
            <w:tcW w:w="2553" w:type="dxa"/>
            <w:gridSpan w:val="2"/>
          </w:tcPr>
          <w:p w14:paraId="7B38F7B3" w14:textId="24F5E45D"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13540B">
              <w:rPr>
                <w:rFonts w:ascii="Arial" w:hAnsi="Arial" w:cs="Arial"/>
                <w:noProof/>
                <w:sz w:val="22"/>
                <w:szCs w:val="22"/>
              </w:rPr>
              <w:t xml:space="preserve"> Min. </w:t>
            </w:r>
            <w:r>
              <w:rPr>
                <w:rFonts w:ascii="Arial" w:hAnsi="Arial" w:cs="Arial"/>
                <w:noProof/>
                <w:sz w:val="22"/>
                <w:szCs w:val="22"/>
              </w:rPr>
              <w:t>1000</w:t>
            </w:r>
          </w:p>
        </w:tc>
        <w:tc>
          <w:tcPr>
            <w:tcW w:w="1975" w:type="dxa"/>
          </w:tcPr>
          <w:p w14:paraId="538390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C19029" w14:textId="77777777" w:rsidTr="00E71317">
        <w:tc>
          <w:tcPr>
            <w:tcW w:w="5566" w:type="dxa"/>
          </w:tcPr>
          <w:p w14:paraId="6E98B2FC" w14:textId="7E1244E5"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sidR="00E7157A">
              <w:rPr>
                <w:rFonts w:ascii="Arial" w:hAnsi="Arial" w:cs="Arial"/>
                <w:noProof/>
                <w:sz w:val="22"/>
                <w:szCs w:val="22"/>
              </w:rPr>
              <w:t>2</w:t>
            </w:r>
          </w:p>
        </w:tc>
        <w:tc>
          <w:tcPr>
            <w:tcW w:w="2553" w:type="dxa"/>
            <w:gridSpan w:val="2"/>
          </w:tcPr>
          <w:p w14:paraId="73176428" w14:textId="6C0BA943"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13540B">
              <w:rPr>
                <w:rFonts w:ascii="Arial" w:hAnsi="Arial" w:cs="Arial"/>
                <w:noProof/>
                <w:sz w:val="22"/>
                <w:szCs w:val="22"/>
              </w:rPr>
              <w:t xml:space="preserve"> Min. </w:t>
            </w:r>
            <w:r>
              <w:rPr>
                <w:rFonts w:ascii="Arial" w:hAnsi="Arial" w:cs="Arial"/>
                <w:noProof/>
                <w:sz w:val="22"/>
                <w:szCs w:val="22"/>
              </w:rPr>
              <w:t>100</w:t>
            </w:r>
          </w:p>
          <w:p w14:paraId="636A410C" w14:textId="7778F385"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13540B">
              <w:rPr>
                <w:rFonts w:ascii="Arial" w:hAnsi="Arial" w:cs="Arial"/>
                <w:noProof/>
                <w:sz w:val="22"/>
                <w:szCs w:val="22"/>
              </w:rPr>
              <w:t xml:space="preserve"> Min. </w:t>
            </w:r>
            <w:r>
              <w:rPr>
                <w:rFonts w:ascii="Arial" w:hAnsi="Arial" w:cs="Arial"/>
                <w:noProof/>
                <w:sz w:val="22"/>
                <w:szCs w:val="22"/>
              </w:rPr>
              <w:t>5</w:t>
            </w:r>
          </w:p>
        </w:tc>
        <w:tc>
          <w:tcPr>
            <w:tcW w:w="1975" w:type="dxa"/>
          </w:tcPr>
          <w:p w14:paraId="7E4E669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DF7030B" w14:textId="77777777" w:rsidTr="00E71317">
        <w:tc>
          <w:tcPr>
            <w:tcW w:w="10094" w:type="dxa"/>
            <w:gridSpan w:val="4"/>
          </w:tcPr>
          <w:p w14:paraId="3CC4337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w:t>
            </w:r>
            <w:r w:rsidRPr="00C57B76">
              <w:rPr>
                <w:rFonts w:ascii="Arial" w:hAnsi="Arial" w:cs="Arial"/>
                <w:b/>
                <w:snapToGrid w:val="0"/>
                <w:color w:val="000000"/>
                <w:sz w:val="22"/>
                <w:szCs w:val="22"/>
              </w:rPr>
              <w:t>odpínačem</w:t>
            </w:r>
            <w:r>
              <w:rPr>
                <w:rFonts w:ascii="Arial" w:hAnsi="Arial" w:cs="Arial"/>
                <w:b/>
                <w:snapToGrid w:val="0"/>
                <w:color w:val="000000"/>
                <w:sz w:val="22"/>
                <w:szCs w:val="22"/>
              </w:rPr>
              <w:t xml:space="preserve"> a s pojistkami IEC</w:t>
            </w:r>
          </w:p>
        </w:tc>
      </w:tr>
      <w:tr w:rsidR="00FC4362" w:rsidRPr="00E659A1" w14:paraId="174BC71C" w14:textId="77777777" w:rsidTr="00E71317">
        <w:tc>
          <w:tcPr>
            <w:tcW w:w="5566" w:type="dxa"/>
          </w:tcPr>
          <w:p w14:paraId="183C9A4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67F79B7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2113FFD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745A96D" w14:textId="77777777" w:rsidTr="00E71317">
        <w:tc>
          <w:tcPr>
            <w:tcW w:w="5566" w:type="dxa"/>
          </w:tcPr>
          <w:p w14:paraId="51224062"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2A0CC6D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975" w:type="dxa"/>
          </w:tcPr>
          <w:p w14:paraId="47342A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9D3EE1" w14:textId="77777777" w:rsidTr="00E71317">
        <w:tc>
          <w:tcPr>
            <w:tcW w:w="5566" w:type="dxa"/>
          </w:tcPr>
          <w:p w14:paraId="06817BB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c>
          <w:tcPr>
            <w:tcW w:w="2553" w:type="dxa"/>
            <w:gridSpan w:val="2"/>
          </w:tcPr>
          <w:p w14:paraId="3073C90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1975" w:type="dxa"/>
          </w:tcPr>
          <w:p w14:paraId="64F448E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p>
        </w:tc>
      </w:tr>
      <w:tr w:rsidR="00FC4362" w14:paraId="452B01F8" w14:textId="77777777" w:rsidTr="00E71317">
        <w:tc>
          <w:tcPr>
            <w:tcW w:w="5566" w:type="dxa"/>
          </w:tcPr>
          <w:p w14:paraId="4D81EE5E"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lastRenderedPageBreak/>
              <w:t>Jmenovitý proud  Ir</w:t>
            </w:r>
          </w:p>
        </w:tc>
        <w:tc>
          <w:tcPr>
            <w:tcW w:w="2553" w:type="dxa"/>
            <w:gridSpan w:val="2"/>
          </w:tcPr>
          <w:p w14:paraId="0CA26192" w14:textId="7F3109C7" w:rsidR="00FC4362" w:rsidRDefault="00FA47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200 A</w:t>
            </w:r>
          </w:p>
        </w:tc>
        <w:tc>
          <w:tcPr>
            <w:tcW w:w="1975" w:type="dxa"/>
          </w:tcPr>
          <w:p w14:paraId="4C85D436"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153544D8" w14:textId="77777777" w:rsidTr="00E71317">
        <w:tc>
          <w:tcPr>
            <w:tcW w:w="5566" w:type="dxa"/>
          </w:tcPr>
          <w:p w14:paraId="1DF76595"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3700BA7B" w14:textId="1DEA01F3" w:rsidR="00FC4362" w:rsidRDefault="006D71E0" w:rsidP="00FC4362">
            <w:pPr>
              <w:spacing w:before="60"/>
              <w:jc w:val="both"/>
              <w:rPr>
                <w:rFonts w:ascii="Arial" w:hAnsi="Arial" w:cs="Arial"/>
                <w:noProof/>
                <w:sz w:val="22"/>
                <w:szCs w:val="22"/>
              </w:rPr>
            </w:pPr>
            <w:r>
              <w:rPr>
                <w:rFonts w:ascii="Arial" w:hAnsi="Arial" w:cs="Arial"/>
                <w:noProof/>
                <w:sz w:val="22"/>
                <w:szCs w:val="22"/>
              </w:rPr>
              <w:t>Min. 2</w:t>
            </w:r>
            <w:r w:rsidR="00FC4362">
              <w:rPr>
                <w:rFonts w:ascii="Arial" w:hAnsi="Arial" w:cs="Arial"/>
                <w:noProof/>
                <w:sz w:val="22"/>
                <w:szCs w:val="22"/>
              </w:rPr>
              <w:t>0 kA</w:t>
            </w:r>
          </w:p>
        </w:tc>
        <w:tc>
          <w:tcPr>
            <w:tcW w:w="1975" w:type="dxa"/>
          </w:tcPr>
          <w:p w14:paraId="31FEC0C0"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1270C33F" w14:textId="77777777" w:rsidTr="00E71317">
        <w:tc>
          <w:tcPr>
            <w:tcW w:w="5566" w:type="dxa"/>
          </w:tcPr>
          <w:p w14:paraId="379EC3B3"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2553" w:type="dxa"/>
            <w:gridSpan w:val="2"/>
          </w:tcPr>
          <w:p w14:paraId="60C66A77" w14:textId="2ABD6884"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400B16">
              <w:rPr>
                <w:rFonts w:ascii="Arial" w:hAnsi="Arial" w:cs="Arial"/>
                <w:noProof/>
                <w:sz w:val="22"/>
                <w:szCs w:val="22"/>
              </w:rPr>
              <w:t xml:space="preserve"> Min. </w:t>
            </w:r>
            <w:r>
              <w:rPr>
                <w:rFonts w:ascii="Arial" w:hAnsi="Arial" w:cs="Arial"/>
                <w:noProof/>
                <w:sz w:val="22"/>
                <w:szCs w:val="22"/>
              </w:rPr>
              <w:t>1000</w:t>
            </w:r>
          </w:p>
        </w:tc>
        <w:tc>
          <w:tcPr>
            <w:tcW w:w="1975" w:type="dxa"/>
          </w:tcPr>
          <w:p w14:paraId="36EF392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42B638F" w14:textId="77777777" w:rsidTr="00E71317">
        <w:tc>
          <w:tcPr>
            <w:tcW w:w="5566" w:type="dxa"/>
          </w:tcPr>
          <w:p w14:paraId="0AFF0A34"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2553" w:type="dxa"/>
            <w:gridSpan w:val="2"/>
          </w:tcPr>
          <w:p w14:paraId="753716D9" w14:textId="394C329C"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400B16">
              <w:rPr>
                <w:rFonts w:ascii="Arial" w:hAnsi="Arial" w:cs="Arial"/>
                <w:noProof/>
                <w:sz w:val="22"/>
                <w:szCs w:val="22"/>
              </w:rPr>
              <w:t xml:space="preserve"> Min. </w:t>
            </w:r>
            <w:r>
              <w:rPr>
                <w:rFonts w:ascii="Arial" w:hAnsi="Arial" w:cs="Arial"/>
                <w:noProof/>
                <w:sz w:val="22"/>
                <w:szCs w:val="22"/>
              </w:rPr>
              <w:t>100</w:t>
            </w:r>
          </w:p>
          <w:p w14:paraId="5D74783E" w14:textId="1C5EA506"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400B16">
              <w:rPr>
                <w:rFonts w:ascii="Arial" w:hAnsi="Arial" w:cs="Arial"/>
                <w:noProof/>
                <w:sz w:val="22"/>
                <w:szCs w:val="22"/>
              </w:rPr>
              <w:t xml:space="preserve"> Min. </w:t>
            </w:r>
            <w:r>
              <w:rPr>
                <w:rFonts w:ascii="Arial" w:hAnsi="Arial" w:cs="Arial"/>
                <w:noProof/>
                <w:sz w:val="22"/>
                <w:szCs w:val="22"/>
              </w:rPr>
              <w:t>5</w:t>
            </w:r>
          </w:p>
        </w:tc>
        <w:tc>
          <w:tcPr>
            <w:tcW w:w="1975" w:type="dxa"/>
          </w:tcPr>
          <w:p w14:paraId="5835D4A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C6B03" w14:paraId="431250CA" w14:textId="77777777" w:rsidTr="00E71317">
        <w:tc>
          <w:tcPr>
            <w:tcW w:w="5566" w:type="dxa"/>
          </w:tcPr>
          <w:p w14:paraId="2F971F7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Maximální jmenovitý výkon transformátoru</w:t>
            </w:r>
            <w:r>
              <w:rPr>
                <w:rFonts w:ascii="Arial" w:hAnsi="Arial" w:cs="Arial"/>
                <w:noProof/>
                <w:sz w:val="22"/>
                <w:szCs w:val="22"/>
              </w:rPr>
              <w:tab/>
              <w:t>Smax</w:t>
            </w:r>
          </w:p>
        </w:tc>
        <w:tc>
          <w:tcPr>
            <w:tcW w:w="2553" w:type="dxa"/>
            <w:gridSpan w:val="2"/>
          </w:tcPr>
          <w:p w14:paraId="539F131D" w14:textId="35598B63" w:rsidR="00FC4362" w:rsidRDefault="00FC4362" w:rsidP="00FC4362">
            <w:pPr>
              <w:spacing w:before="60"/>
              <w:jc w:val="both"/>
              <w:rPr>
                <w:rFonts w:ascii="Arial" w:hAnsi="Arial" w:cs="Arial"/>
                <w:noProof/>
                <w:sz w:val="22"/>
                <w:szCs w:val="22"/>
              </w:rPr>
            </w:pPr>
            <w:r>
              <w:rPr>
                <w:rFonts w:ascii="Arial" w:hAnsi="Arial" w:cs="Arial"/>
                <w:noProof/>
                <w:sz w:val="22"/>
                <w:szCs w:val="22"/>
              </w:rPr>
              <w:t>≤1 </w:t>
            </w:r>
            <w:r w:rsidR="00400B16">
              <w:rPr>
                <w:rFonts w:ascii="Arial" w:hAnsi="Arial" w:cs="Arial"/>
                <w:noProof/>
                <w:sz w:val="22"/>
                <w:szCs w:val="22"/>
              </w:rPr>
              <w:t>0</w:t>
            </w:r>
            <w:r>
              <w:rPr>
                <w:rFonts w:ascii="Arial" w:hAnsi="Arial" w:cs="Arial"/>
                <w:noProof/>
                <w:sz w:val="22"/>
                <w:szCs w:val="22"/>
              </w:rPr>
              <w:t>00 kVA</w:t>
            </w:r>
          </w:p>
        </w:tc>
        <w:tc>
          <w:tcPr>
            <w:tcW w:w="1975" w:type="dxa"/>
          </w:tcPr>
          <w:p w14:paraId="18AD152E" w14:textId="77777777" w:rsidR="00FC4362" w:rsidRPr="005C6B03"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ED02F1F" w14:textId="77777777" w:rsidTr="00E71317">
        <w:tc>
          <w:tcPr>
            <w:tcW w:w="10094" w:type="dxa"/>
            <w:gridSpan w:val="4"/>
          </w:tcPr>
          <w:p w14:paraId="30B22F5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na výstupu (před transformátorem)</w:t>
            </w:r>
          </w:p>
        </w:tc>
      </w:tr>
      <w:tr w:rsidR="00FC4362" w14:paraId="6F8A0E96" w14:textId="77777777" w:rsidTr="00E71317">
        <w:tc>
          <w:tcPr>
            <w:tcW w:w="5566" w:type="dxa"/>
          </w:tcPr>
          <w:p w14:paraId="53AC896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2553" w:type="dxa"/>
            <w:gridSpan w:val="2"/>
          </w:tcPr>
          <w:p w14:paraId="1D20501F"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975" w:type="dxa"/>
          </w:tcPr>
          <w:p w14:paraId="7BAE79F8"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1A5A3E5A" w14:textId="77777777" w:rsidTr="00E71317">
        <w:tc>
          <w:tcPr>
            <w:tcW w:w="5566" w:type="dxa"/>
          </w:tcPr>
          <w:p w14:paraId="1E5E752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28BFFE0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975" w:type="dxa"/>
          </w:tcPr>
          <w:p w14:paraId="68803ABC"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5E5269B" w14:textId="77777777" w:rsidTr="00E71317">
        <w:tc>
          <w:tcPr>
            <w:tcW w:w="5566" w:type="dxa"/>
          </w:tcPr>
          <w:p w14:paraId="1316C66F" w14:textId="6C8E5551"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r w:rsidR="00400B16">
              <w:rPr>
                <w:rFonts w:ascii="Arial" w:hAnsi="Arial" w:cs="Arial"/>
                <w:noProof/>
                <w:sz w:val="22"/>
                <w:szCs w:val="22"/>
              </w:rPr>
              <w:t xml:space="preserve">   třída</w:t>
            </w:r>
            <w:r w:rsidR="002A39DC">
              <w:rPr>
                <w:rFonts w:ascii="Arial" w:hAnsi="Arial" w:cs="Arial"/>
                <w:noProof/>
                <w:sz w:val="22"/>
                <w:szCs w:val="22"/>
              </w:rPr>
              <w:t xml:space="preserve"> M0</w:t>
            </w:r>
          </w:p>
        </w:tc>
        <w:tc>
          <w:tcPr>
            <w:tcW w:w="2553" w:type="dxa"/>
            <w:gridSpan w:val="2"/>
          </w:tcPr>
          <w:p w14:paraId="6BC74B97" w14:textId="73C1A7CD"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2A39DC">
              <w:rPr>
                <w:rFonts w:ascii="Arial" w:hAnsi="Arial" w:cs="Arial"/>
                <w:noProof/>
                <w:sz w:val="22"/>
                <w:szCs w:val="22"/>
              </w:rPr>
              <w:t xml:space="preserve"> Min. </w:t>
            </w:r>
            <w:r>
              <w:rPr>
                <w:rFonts w:ascii="Arial" w:hAnsi="Arial" w:cs="Arial"/>
                <w:noProof/>
                <w:sz w:val="22"/>
                <w:szCs w:val="22"/>
              </w:rPr>
              <w:t>1000</w:t>
            </w:r>
          </w:p>
        </w:tc>
        <w:tc>
          <w:tcPr>
            <w:tcW w:w="1975" w:type="dxa"/>
          </w:tcPr>
          <w:p w14:paraId="57ABD3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EC1B034" w14:textId="77777777" w:rsidTr="00E71317">
        <w:tc>
          <w:tcPr>
            <w:tcW w:w="5566" w:type="dxa"/>
          </w:tcPr>
          <w:p w14:paraId="73070B6E" w14:textId="47453313"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sidR="002A39DC">
              <w:rPr>
                <w:rFonts w:ascii="Arial" w:hAnsi="Arial" w:cs="Arial"/>
                <w:noProof/>
                <w:sz w:val="22"/>
                <w:szCs w:val="22"/>
              </w:rPr>
              <w:t>2</w:t>
            </w:r>
          </w:p>
        </w:tc>
        <w:tc>
          <w:tcPr>
            <w:tcW w:w="2553" w:type="dxa"/>
            <w:gridSpan w:val="2"/>
          </w:tcPr>
          <w:p w14:paraId="704E765D" w14:textId="0655EE70"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2A39DC">
              <w:rPr>
                <w:rFonts w:ascii="Arial" w:hAnsi="Arial" w:cs="Arial"/>
                <w:noProof/>
                <w:sz w:val="22"/>
                <w:szCs w:val="22"/>
              </w:rPr>
              <w:t xml:space="preserve"> Min. </w:t>
            </w:r>
            <w:r>
              <w:rPr>
                <w:rFonts w:ascii="Arial" w:hAnsi="Arial" w:cs="Arial"/>
                <w:noProof/>
                <w:sz w:val="22"/>
                <w:szCs w:val="22"/>
              </w:rPr>
              <w:t>100</w:t>
            </w:r>
          </w:p>
          <w:p w14:paraId="0D1FD449" w14:textId="5BF24D6A"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2A39DC">
              <w:rPr>
                <w:rFonts w:ascii="Arial" w:hAnsi="Arial" w:cs="Arial"/>
                <w:noProof/>
                <w:sz w:val="22"/>
                <w:szCs w:val="22"/>
              </w:rPr>
              <w:t xml:space="preserve"> Min. </w:t>
            </w:r>
            <w:r>
              <w:rPr>
                <w:rFonts w:ascii="Arial" w:hAnsi="Arial" w:cs="Arial"/>
                <w:noProof/>
                <w:sz w:val="22"/>
                <w:szCs w:val="22"/>
              </w:rPr>
              <w:t>5</w:t>
            </w:r>
          </w:p>
        </w:tc>
        <w:tc>
          <w:tcPr>
            <w:tcW w:w="1975" w:type="dxa"/>
          </w:tcPr>
          <w:p w14:paraId="191FA9C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95F4086" w14:textId="77777777" w:rsidTr="00E71317">
        <w:tc>
          <w:tcPr>
            <w:tcW w:w="10094" w:type="dxa"/>
            <w:gridSpan w:val="4"/>
          </w:tcPr>
          <w:p w14:paraId="1791A47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před pojistkami (na straně k přípojnicím)</w:t>
            </w:r>
          </w:p>
        </w:tc>
      </w:tr>
      <w:tr w:rsidR="00FC4362" w14:paraId="14F9B3DA" w14:textId="77777777" w:rsidTr="00E71317">
        <w:tc>
          <w:tcPr>
            <w:tcW w:w="5566" w:type="dxa"/>
          </w:tcPr>
          <w:p w14:paraId="663B1F9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2553" w:type="dxa"/>
            <w:gridSpan w:val="2"/>
          </w:tcPr>
          <w:p w14:paraId="05386FB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975" w:type="dxa"/>
          </w:tcPr>
          <w:p w14:paraId="6122F40E"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6769D9F" w14:textId="77777777" w:rsidTr="00E71317">
        <w:tc>
          <w:tcPr>
            <w:tcW w:w="5566" w:type="dxa"/>
          </w:tcPr>
          <w:p w14:paraId="4A7561D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1437AFC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975" w:type="dxa"/>
          </w:tcPr>
          <w:p w14:paraId="375E447F"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1DD5054F" w14:textId="77777777" w:rsidTr="00E71317">
        <w:tc>
          <w:tcPr>
            <w:tcW w:w="5566" w:type="dxa"/>
          </w:tcPr>
          <w:p w14:paraId="7F899C4C" w14:textId="29FBBDDE"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r w:rsidR="00F52387">
              <w:rPr>
                <w:rFonts w:ascii="Arial" w:hAnsi="Arial" w:cs="Arial"/>
                <w:noProof/>
                <w:sz w:val="22"/>
                <w:szCs w:val="22"/>
              </w:rPr>
              <w:t xml:space="preserve">   třída M0</w:t>
            </w:r>
          </w:p>
        </w:tc>
        <w:tc>
          <w:tcPr>
            <w:tcW w:w="2553" w:type="dxa"/>
            <w:gridSpan w:val="2"/>
          </w:tcPr>
          <w:p w14:paraId="5D3E1102" w14:textId="2077D715"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F52387">
              <w:rPr>
                <w:rFonts w:ascii="Arial" w:hAnsi="Arial" w:cs="Arial"/>
                <w:noProof/>
                <w:sz w:val="22"/>
                <w:szCs w:val="22"/>
              </w:rPr>
              <w:t xml:space="preserve"> Min. </w:t>
            </w:r>
            <w:r>
              <w:rPr>
                <w:rFonts w:ascii="Arial" w:hAnsi="Arial" w:cs="Arial"/>
                <w:noProof/>
                <w:sz w:val="22"/>
                <w:szCs w:val="22"/>
              </w:rPr>
              <w:t>1000</w:t>
            </w:r>
          </w:p>
        </w:tc>
        <w:tc>
          <w:tcPr>
            <w:tcW w:w="1975" w:type="dxa"/>
          </w:tcPr>
          <w:p w14:paraId="311F6E3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0AF83865" w14:textId="77777777" w:rsidTr="00E71317">
        <w:tc>
          <w:tcPr>
            <w:tcW w:w="5566" w:type="dxa"/>
          </w:tcPr>
          <w:p w14:paraId="103977CD" w14:textId="44C53F23"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sidR="00F52387">
              <w:rPr>
                <w:rFonts w:ascii="Arial" w:hAnsi="Arial" w:cs="Arial"/>
                <w:noProof/>
                <w:sz w:val="22"/>
                <w:szCs w:val="22"/>
              </w:rPr>
              <w:t>2</w:t>
            </w:r>
          </w:p>
        </w:tc>
        <w:tc>
          <w:tcPr>
            <w:tcW w:w="2553" w:type="dxa"/>
            <w:gridSpan w:val="2"/>
          </w:tcPr>
          <w:p w14:paraId="07B5AD9F" w14:textId="4AB673E0"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F52387">
              <w:rPr>
                <w:rFonts w:ascii="Arial" w:hAnsi="Arial" w:cs="Arial"/>
                <w:noProof/>
                <w:sz w:val="22"/>
                <w:szCs w:val="22"/>
              </w:rPr>
              <w:t xml:space="preserve"> Min. </w:t>
            </w:r>
            <w:r>
              <w:rPr>
                <w:rFonts w:ascii="Arial" w:hAnsi="Arial" w:cs="Arial"/>
                <w:noProof/>
                <w:sz w:val="22"/>
                <w:szCs w:val="22"/>
              </w:rPr>
              <w:t>100</w:t>
            </w:r>
          </w:p>
          <w:p w14:paraId="5FD25E70" w14:textId="509EB4FF"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F52387">
              <w:rPr>
                <w:rFonts w:ascii="Arial" w:hAnsi="Arial" w:cs="Arial"/>
                <w:noProof/>
                <w:sz w:val="22"/>
                <w:szCs w:val="22"/>
              </w:rPr>
              <w:t xml:space="preserve"> Min. </w:t>
            </w:r>
            <w:r>
              <w:rPr>
                <w:rFonts w:ascii="Arial" w:hAnsi="Arial" w:cs="Arial"/>
                <w:noProof/>
                <w:sz w:val="22"/>
                <w:szCs w:val="22"/>
              </w:rPr>
              <w:t>5</w:t>
            </w:r>
          </w:p>
        </w:tc>
        <w:tc>
          <w:tcPr>
            <w:tcW w:w="1975" w:type="dxa"/>
          </w:tcPr>
          <w:p w14:paraId="247DD8F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A111D" w14:paraId="3ED93AA5" w14:textId="77777777" w:rsidTr="00E71317">
        <w:tc>
          <w:tcPr>
            <w:tcW w:w="10094" w:type="dxa"/>
            <w:gridSpan w:val="4"/>
          </w:tcPr>
          <w:p w14:paraId="6F983FEC"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Pojistkový spodek (zásobník)</w:t>
            </w:r>
          </w:p>
        </w:tc>
      </w:tr>
      <w:tr w:rsidR="00FC4362" w:rsidRPr="00E659A1" w14:paraId="455887D8" w14:textId="77777777" w:rsidTr="00E71317">
        <w:tc>
          <w:tcPr>
            <w:tcW w:w="5566" w:type="dxa"/>
          </w:tcPr>
          <w:p w14:paraId="2EAB93CD"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Rozměr pojistkové vložky „e“</w:t>
            </w:r>
          </w:p>
        </w:tc>
        <w:tc>
          <w:tcPr>
            <w:tcW w:w="2553" w:type="dxa"/>
            <w:gridSpan w:val="2"/>
          </w:tcPr>
          <w:p w14:paraId="0751DA5F"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442 mm</w:t>
            </w:r>
          </w:p>
        </w:tc>
        <w:tc>
          <w:tcPr>
            <w:tcW w:w="1975" w:type="dxa"/>
          </w:tcPr>
          <w:p w14:paraId="6A33192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3812102" w14:textId="77777777" w:rsidTr="00E71317">
        <w:tc>
          <w:tcPr>
            <w:tcW w:w="5566" w:type="dxa"/>
          </w:tcPr>
          <w:p w14:paraId="7060366B"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Maximální jmenovitý proud pojistkové vložky</w:t>
            </w:r>
          </w:p>
        </w:tc>
        <w:tc>
          <w:tcPr>
            <w:tcW w:w="2553" w:type="dxa"/>
            <w:gridSpan w:val="2"/>
          </w:tcPr>
          <w:p w14:paraId="3614959E"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80 A</w:t>
            </w:r>
          </w:p>
        </w:tc>
        <w:tc>
          <w:tcPr>
            <w:tcW w:w="1975" w:type="dxa"/>
          </w:tcPr>
          <w:p w14:paraId="4EBC93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295DC30" w14:textId="77777777" w:rsidTr="00E71317">
        <w:tc>
          <w:tcPr>
            <w:tcW w:w="5566" w:type="dxa"/>
          </w:tcPr>
          <w:p w14:paraId="7BDC2B81"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Typ vybavovacího zařízení pojistkové vložky</w:t>
            </w:r>
          </w:p>
        </w:tc>
        <w:tc>
          <w:tcPr>
            <w:tcW w:w="2553" w:type="dxa"/>
            <w:gridSpan w:val="2"/>
          </w:tcPr>
          <w:p w14:paraId="487DF5A4"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„Střední“ dle ČSN EN 60282-1</w:t>
            </w:r>
          </w:p>
          <w:p w14:paraId="23455F22"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(80 N, d</w:t>
            </w:r>
            <w:r>
              <w:rPr>
                <w:rFonts w:ascii="Arial" w:hAnsi="Arial" w:cs="Arial"/>
                <w:snapToGrid w:val="0"/>
                <w:color w:val="000000"/>
                <w:sz w:val="22"/>
                <w:szCs w:val="22"/>
              </w:rPr>
              <w:t>élka vybavovacího kolíku 30 mm)</w:t>
            </w:r>
          </w:p>
        </w:tc>
        <w:tc>
          <w:tcPr>
            <w:tcW w:w="1975" w:type="dxa"/>
          </w:tcPr>
          <w:p w14:paraId="375F6AE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145FA130" w14:textId="77777777" w:rsidTr="00E71317">
        <w:tc>
          <w:tcPr>
            <w:tcW w:w="5566" w:type="dxa"/>
          </w:tcPr>
          <w:p w14:paraId="2A2D1254"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Stupeň krytí</w:t>
            </w:r>
            <w:r>
              <w:rPr>
                <w:rFonts w:ascii="Arial" w:hAnsi="Arial" w:cs="Arial"/>
                <w:snapToGrid w:val="0"/>
                <w:color w:val="000000"/>
                <w:sz w:val="22"/>
                <w:szCs w:val="22"/>
              </w:rPr>
              <w:t xml:space="preserve"> </w:t>
            </w:r>
            <w:r w:rsidRPr="005A111D">
              <w:rPr>
                <w:rFonts w:ascii="Arial" w:hAnsi="Arial" w:cs="Arial"/>
                <w:snapToGrid w:val="0"/>
                <w:color w:val="000000"/>
                <w:sz w:val="22"/>
                <w:szCs w:val="22"/>
              </w:rPr>
              <w:t>(ve spojení s kovovým krytem rozvaděče)</w:t>
            </w:r>
          </w:p>
        </w:tc>
        <w:tc>
          <w:tcPr>
            <w:tcW w:w="2553" w:type="dxa"/>
            <w:gridSpan w:val="2"/>
          </w:tcPr>
          <w:p w14:paraId="1E24E1C8" w14:textId="5E13F662"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 IP</w:t>
            </w:r>
            <w:r w:rsidR="002866D5">
              <w:rPr>
                <w:rFonts w:ascii="Arial" w:hAnsi="Arial" w:cs="Arial"/>
                <w:snapToGrid w:val="0"/>
                <w:color w:val="000000"/>
                <w:sz w:val="22"/>
                <w:szCs w:val="22"/>
              </w:rPr>
              <w:t>6</w:t>
            </w:r>
            <w:r w:rsidRPr="005A111D">
              <w:rPr>
                <w:rFonts w:ascii="Arial" w:hAnsi="Arial" w:cs="Arial"/>
                <w:snapToGrid w:val="0"/>
                <w:color w:val="000000"/>
                <w:sz w:val="22"/>
                <w:szCs w:val="22"/>
              </w:rPr>
              <w:t>X</w:t>
            </w:r>
          </w:p>
        </w:tc>
        <w:tc>
          <w:tcPr>
            <w:tcW w:w="1975" w:type="dxa"/>
          </w:tcPr>
          <w:p w14:paraId="07F6712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0B5EF6" w14:textId="77777777" w:rsidTr="00E71317">
        <w:tc>
          <w:tcPr>
            <w:tcW w:w="10094" w:type="dxa"/>
            <w:gridSpan w:val="4"/>
          </w:tcPr>
          <w:p w14:paraId="33B774DF"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s funkcí OZ </w:t>
            </w:r>
            <w:r>
              <w:rPr>
                <w:rFonts w:ascii="Arial" w:hAnsi="Arial" w:cs="Arial"/>
                <w:b/>
                <w:noProof/>
                <w:sz w:val="22"/>
                <w:szCs w:val="22"/>
              </w:rPr>
              <w:t>(L1)</w:t>
            </w:r>
          </w:p>
        </w:tc>
      </w:tr>
      <w:tr w:rsidR="00FC4362" w:rsidRPr="00E659A1" w14:paraId="6E2871D6" w14:textId="77777777" w:rsidTr="00E71317">
        <w:tc>
          <w:tcPr>
            <w:tcW w:w="5566" w:type="dxa"/>
          </w:tcPr>
          <w:p w14:paraId="6F46D5F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0B8A387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50A53D2B"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363FD503" w14:textId="77777777" w:rsidTr="00E71317">
        <w:tc>
          <w:tcPr>
            <w:tcW w:w="5566" w:type="dxa"/>
          </w:tcPr>
          <w:p w14:paraId="20A40911"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4FFCA16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975" w:type="dxa"/>
          </w:tcPr>
          <w:p w14:paraId="29C99AAE"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087ED9BC" w14:textId="77777777" w:rsidTr="00E71317">
        <w:tc>
          <w:tcPr>
            <w:tcW w:w="10094" w:type="dxa"/>
            <w:gridSpan w:val="4"/>
          </w:tcPr>
          <w:p w14:paraId="49DB98B9"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Vypínač</w:t>
            </w:r>
          </w:p>
        </w:tc>
      </w:tr>
      <w:tr w:rsidR="00FC4362" w:rsidRPr="00E659A1" w14:paraId="2E2ECBD2" w14:textId="77777777" w:rsidTr="00E71317">
        <w:tc>
          <w:tcPr>
            <w:tcW w:w="5566" w:type="dxa"/>
          </w:tcPr>
          <w:p w14:paraId="0573C3B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lastRenderedPageBreak/>
              <w:t>Vypínač (1x)</w:t>
            </w:r>
          </w:p>
        </w:tc>
        <w:tc>
          <w:tcPr>
            <w:tcW w:w="2553" w:type="dxa"/>
            <w:gridSpan w:val="2"/>
          </w:tcPr>
          <w:p w14:paraId="4526E7D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vakuový</w:t>
            </w:r>
          </w:p>
        </w:tc>
        <w:tc>
          <w:tcPr>
            <w:tcW w:w="1975" w:type="dxa"/>
          </w:tcPr>
          <w:p w14:paraId="0099FA95"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5B5E9544" w14:textId="77777777" w:rsidTr="00E71317">
        <w:tc>
          <w:tcPr>
            <w:tcW w:w="5566" w:type="dxa"/>
          </w:tcPr>
          <w:p w14:paraId="30C872C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14E86735" w14:textId="0CD21869" w:rsidR="00FC4362" w:rsidRDefault="00E44D0B"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32CC1C18" w14:textId="77777777" w:rsidR="00FC4362" w:rsidRDefault="0039790B" w:rsidP="00FC4362">
            <w:r w:rsidRPr="005C6B03">
              <w:rPr>
                <w:rFonts w:ascii="Arial" w:hAnsi="Arial" w:cs="Arial"/>
                <w:i/>
                <w:snapToGrid w:val="0"/>
                <w:color w:val="000000"/>
                <w:sz w:val="22"/>
                <w:szCs w:val="22"/>
                <w:highlight w:val="lightGray"/>
              </w:rPr>
              <w:t>[ANO/NE]</w:t>
            </w:r>
          </w:p>
        </w:tc>
      </w:tr>
      <w:tr w:rsidR="0039790B" w:rsidRPr="00E659A1" w14:paraId="15D6F8B1" w14:textId="77777777" w:rsidTr="00E71317">
        <w:tc>
          <w:tcPr>
            <w:tcW w:w="5566" w:type="dxa"/>
          </w:tcPr>
          <w:p w14:paraId="569135A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1BC453B6" w14:textId="3157D21C"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55CC3340"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E0FB54C" w14:textId="77777777" w:rsidTr="00E71317">
        <w:tc>
          <w:tcPr>
            <w:tcW w:w="5566" w:type="dxa"/>
          </w:tcPr>
          <w:p w14:paraId="730F5AF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2F22A10F" w14:textId="11243DF7"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5E898DBF"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FDCA42E" w14:textId="77777777" w:rsidTr="00E71317">
        <w:tc>
          <w:tcPr>
            <w:tcW w:w="5566" w:type="dxa"/>
          </w:tcPr>
          <w:p w14:paraId="1BAB077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0B4943EF" w14:textId="3669E347"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14BFDF0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375B585B" w14:textId="77777777" w:rsidTr="00E71317">
        <w:tc>
          <w:tcPr>
            <w:tcW w:w="5566" w:type="dxa"/>
          </w:tcPr>
          <w:p w14:paraId="6E9343DD"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2553" w:type="dxa"/>
            <w:gridSpan w:val="2"/>
          </w:tcPr>
          <w:p w14:paraId="229F563F" w14:textId="1740FDA0"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55BC6429"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6CB96EE" w14:textId="77777777" w:rsidTr="00E71317">
        <w:tc>
          <w:tcPr>
            <w:tcW w:w="5566" w:type="dxa"/>
          </w:tcPr>
          <w:p w14:paraId="46595E45" w14:textId="334EAD01"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vypínací proud</w:t>
            </w:r>
            <w:r>
              <w:rPr>
                <w:rFonts w:ascii="Arial" w:hAnsi="Arial" w:cs="Arial"/>
                <w:noProof/>
                <w:sz w:val="22"/>
                <w:szCs w:val="22"/>
              </w:rPr>
              <w:t xml:space="preserve"> kab. Ic                        </w:t>
            </w:r>
          </w:p>
        </w:tc>
        <w:tc>
          <w:tcPr>
            <w:tcW w:w="2553" w:type="dxa"/>
            <w:gridSpan w:val="2"/>
          </w:tcPr>
          <w:p w14:paraId="6D825448" w14:textId="4EDC2B18"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25 A</w:t>
            </w:r>
          </w:p>
        </w:tc>
        <w:tc>
          <w:tcPr>
            <w:tcW w:w="1975" w:type="dxa"/>
          </w:tcPr>
          <w:p w14:paraId="3BE8387B"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D7C96DD" w14:textId="77777777" w:rsidTr="00E71317">
        <w:tc>
          <w:tcPr>
            <w:tcW w:w="5566" w:type="dxa"/>
          </w:tcPr>
          <w:p w14:paraId="5B6A16E7" w14:textId="5955F82E"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r w:rsidR="00BE04E3">
              <w:rPr>
                <w:rFonts w:ascii="Arial" w:hAnsi="Arial" w:cs="Arial"/>
                <w:noProof/>
                <w:sz w:val="22"/>
                <w:szCs w:val="22"/>
              </w:rPr>
              <w:t>třída M1</w:t>
            </w:r>
          </w:p>
        </w:tc>
        <w:tc>
          <w:tcPr>
            <w:tcW w:w="2553" w:type="dxa"/>
            <w:gridSpan w:val="2"/>
          </w:tcPr>
          <w:p w14:paraId="0FFD9215" w14:textId="7030C3C0" w:rsidR="0039790B" w:rsidRDefault="00BE04E3" w:rsidP="0039790B">
            <w:pPr>
              <w:spacing w:before="60"/>
              <w:jc w:val="both"/>
              <w:rPr>
                <w:rFonts w:ascii="Arial" w:hAnsi="Arial" w:cs="Arial"/>
                <w:noProof/>
                <w:sz w:val="22"/>
                <w:szCs w:val="22"/>
              </w:rPr>
            </w:pPr>
            <w:r>
              <w:rPr>
                <w:rFonts w:ascii="Arial" w:hAnsi="Arial" w:cs="Arial"/>
                <w:noProof/>
                <w:sz w:val="22"/>
                <w:szCs w:val="22"/>
              </w:rPr>
              <w:t>Počet spínacích cyklů: Min. 10 000</w:t>
            </w:r>
          </w:p>
        </w:tc>
        <w:tc>
          <w:tcPr>
            <w:tcW w:w="1975" w:type="dxa"/>
          </w:tcPr>
          <w:p w14:paraId="0DD9F444"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0A3BB65C" w14:textId="77777777" w:rsidTr="00E71317">
        <w:tc>
          <w:tcPr>
            <w:tcW w:w="5566" w:type="dxa"/>
          </w:tcPr>
          <w:p w14:paraId="2FB4850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2553" w:type="dxa"/>
            <w:gridSpan w:val="2"/>
          </w:tcPr>
          <w:p w14:paraId="3B6081B6"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975" w:type="dxa"/>
          </w:tcPr>
          <w:p w14:paraId="005CFBF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A91A3D5" w14:textId="77777777" w:rsidTr="00E71317">
        <w:tc>
          <w:tcPr>
            <w:tcW w:w="5566" w:type="dxa"/>
          </w:tcPr>
          <w:p w14:paraId="2FCFA9A9" w14:textId="19D29EC1"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w:t>
            </w:r>
          </w:p>
        </w:tc>
        <w:tc>
          <w:tcPr>
            <w:tcW w:w="2553" w:type="dxa"/>
            <w:gridSpan w:val="2"/>
          </w:tcPr>
          <w:p w14:paraId="4CAC9020" w14:textId="4EBAB9B3" w:rsidR="0039790B" w:rsidRDefault="0039790B" w:rsidP="0039790B">
            <w:pPr>
              <w:jc w:val="both"/>
              <w:rPr>
                <w:rFonts w:ascii="Arial" w:hAnsi="Arial" w:cs="Arial"/>
                <w:noProof/>
                <w:sz w:val="22"/>
                <w:szCs w:val="22"/>
              </w:rPr>
            </w:pPr>
            <w:r>
              <w:rPr>
                <w:rFonts w:ascii="Arial" w:hAnsi="Arial" w:cs="Arial"/>
                <w:noProof/>
                <w:sz w:val="22"/>
                <w:szCs w:val="22"/>
              </w:rPr>
              <w:t xml:space="preserve">O – 0,3 s – CO – </w:t>
            </w:r>
            <w:r w:rsidR="00D21B60">
              <w:rPr>
                <w:rFonts w:ascii="Arial" w:hAnsi="Arial" w:cs="Arial"/>
                <w:noProof/>
                <w:sz w:val="22"/>
                <w:szCs w:val="22"/>
              </w:rPr>
              <w:t>15</w:t>
            </w:r>
            <w:r>
              <w:rPr>
                <w:rFonts w:ascii="Arial" w:hAnsi="Arial" w:cs="Arial"/>
                <w:noProof/>
                <w:sz w:val="22"/>
                <w:szCs w:val="22"/>
              </w:rPr>
              <w:t xml:space="preserve"> </w:t>
            </w:r>
            <w:r w:rsidR="00D21B60">
              <w:rPr>
                <w:rFonts w:ascii="Arial" w:hAnsi="Arial" w:cs="Arial"/>
                <w:noProof/>
                <w:sz w:val="22"/>
                <w:szCs w:val="22"/>
              </w:rPr>
              <w:t>s</w:t>
            </w:r>
            <w:r>
              <w:rPr>
                <w:rFonts w:ascii="Arial" w:hAnsi="Arial" w:cs="Arial"/>
                <w:noProof/>
                <w:sz w:val="22"/>
                <w:szCs w:val="22"/>
              </w:rPr>
              <w:t xml:space="preserve"> – CO</w:t>
            </w:r>
          </w:p>
        </w:tc>
        <w:tc>
          <w:tcPr>
            <w:tcW w:w="1975" w:type="dxa"/>
          </w:tcPr>
          <w:p w14:paraId="1322011E"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AAEEB67" w14:textId="77777777" w:rsidTr="00E71317">
        <w:tc>
          <w:tcPr>
            <w:tcW w:w="10094" w:type="dxa"/>
            <w:gridSpan w:val="4"/>
          </w:tcPr>
          <w:p w14:paraId="6046E43D"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4688F2CA" w14:textId="77777777" w:rsidTr="00E71317">
        <w:tc>
          <w:tcPr>
            <w:tcW w:w="5566" w:type="dxa"/>
          </w:tcPr>
          <w:p w14:paraId="43898FD5"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0F5FA7D0" w14:textId="60A37CDF" w:rsidR="0039790B" w:rsidRDefault="00D21B60" w:rsidP="0039790B">
            <w:pPr>
              <w:spacing w:before="60"/>
              <w:jc w:val="both"/>
              <w:rPr>
                <w:rFonts w:ascii="Arial" w:hAnsi="Arial" w:cs="Arial"/>
                <w:noProof/>
                <w:sz w:val="22"/>
                <w:szCs w:val="22"/>
              </w:rPr>
            </w:pPr>
            <w:r>
              <w:rPr>
                <w:rFonts w:ascii="Arial" w:hAnsi="Arial" w:cs="Arial"/>
                <w:noProof/>
                <w:sz w:val="22"/>
                <w:szCs w:val="22"/>
              </w:rPr>
              <w:t xml:space="preserve">Min. </w:t>
            </w:r>
            <w:r w:rsidR="0039790B">
              <w:rPr>
                <w:rFonts w:ascii="Arial" w:hAnsi="Arial" w:cs="Arial"/>
                <w:noProof/>
                <w:sz w:val="22"/>
                <w:szCs w:val="22"/>
              </w:rPr>
              <w:t>630 A</w:t>
            </w:r>
          </w:p>
        </w:tc>
        <w:tc>
          <w:tcPr>
            <w:tcW w:w="1975" w:type="dxa"/>
          </w:tcPr>
          <w:p w14:paraId="63B58A5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C3123E3" w14:textId="77777777" w:rsidTr="00E71317">
        <w:tc>
          <w:tcPr>
            <w:tcW w:w="5566" w:type="dxa"/>
          </w:tcPr>
          <w:p w14:paraId="0ED6F84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67FFFE9B" w14:textId="6C72DB1F" w:rsidR="0039790B" w:rsidRDefault="00887F61"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62D7645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55C475A" w14:textId="77777777" w:rsidTr="00E71317">
        <w:tc>
          <w:tcPr>
            <w:tcW w:w="5566" w:type="dxa"/>
          </w:tcPr>
          <w:p w14:paraId="043AA3D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58AC49FE" w14:textId="0D4D1EF7" w:rsidR="0039790B" w:rsidRDefault="00887F61"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649F7BC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48C74A0A" w14:textId="77777777" w:rsidTr="00E71317">
        <w:tc>
          <w:tcPr>
            <w:tcW w:w="5566" w:type="dxa"/>
          </w:tcPr>
          <w:p w14:paraId="502A1B2A" w14:textId="4B99D8D8"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r w:rsidR="00887F61">
              <w:rPr>
                <w:rFonts w:ascii="Arial" w:hAnsi="Arial" w:cs="Arial"/>
                <w:noProof/>
                <w:sz w:val="22"/>
                <w:szCs w:val="22"/>
              </w:rPr>
              <w:t>třída M0</w:t>
            </w:r>
            <w:r>
              <w:rPr>
                <w:rFonts w:ascii="Arial" w:hAnsi="Arial" w:cs="Arial"/>
                <w:noProof/>
                <w:sz w:val="22"/>
                <w:szCs w:val="22"/>
              </w:rPr>
              <w:t xml:space="preserve">  </w:t>
            </w:r>
          </w:p>
        </w:tc>
        <w:tc>
          <w:tcPr>
            <w:tcW w:w="2553" w:type="dxa"/>
            <w:gridSpan w:val="2"/>
          </w:tcPr>
          <w:p w14:paraId="7A61016E" w14:textId="62A99004" w:rsidR="0039790B" w:rsidRDefault="00887F61" w:rsidP="0039790B">
            <w:pPr>
              <w:jc w:val="both"/>
              <w:rPr>
                <w:rFonts w:ascii="Arial" w:hAnsi="Arial" w:cs="Arial"/>
                <w:noProof/>
                <w:sz w:val="22"/>
                <w:szCs w:val="22"/>
              </w:rPr>
            </w:pPr>
            <w:r>
              <w:rPr>
                <w:rFonts w:ascii="Arial" w:hAnsi="Arial" w:cs="Arial"/>
                <w:noProof/>
                <w:sz w:val="22"/>
                <w:szCs w:val="22"/>
              </w:rPr>
              <w:t>Počet spínacích cyklů: Min.</w:t>
            </w:r>
            <w:r w:rsidR="00057A1C">
              <w:rPr>
                <w:rFonts w:ascii="Arial" w:hAnsi="Arial" w:cs="Arial"/>
                <w:noProof/>
                <w:sz w:val="22"/>
                <w:szCs w:val="22"/>
              </w:rPr>
              <w:t xml:space="preserve"> 1000</w:t>
            </w:r>
          </w:p>
        </w:tc>
        <w:tc>
          <w:tcPr>
            <w:tcW w:w="1975" w:type="dxa"/>
          </w:tcPr>
          <w:p w14:paraId="7680DDBB"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0F2A45AA" w14:textId="77777777" w:rsidTr="00E71317">
        <w:tc>
          <w:tcPr>
            <w:tcW w:w="10094" w:type="dxa"/>
            <w:gridSpan w:val="4"/>
          </w:tcPr>
          <w:p w14:paraId="20704C42"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4FA86B11" w14:textId="77777777" w:rsidTr="00E71317">
        <w:tc>
          <w:tcPr>
            <w:tcW w:w="5566" w:type="dxa"/>
          </w:tcPr>
          <w:p w14:paraId="63BF3B62"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3A561A62" w14:textId="1E06E2B1" w:rsidR="0039790B" w:rsidRDefault="00057A1C"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143EFE24"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22812154" w14:textId="77777777" w:rsidTr="00E71317">
        <w:tc>
          <w:tcPr>
            <w:tcW w:w="5566" w:type="dxa"/>
          </w:tcPr>
          <w:p w14:paraId="0B2049AA"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70B6B41B" w14:textId="09334FBC" w:rsidR="0039790B" w:rsidRDefault="00057A1C"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2C28563D" w14:textId="77777777" w:rsidR="0039790B" w:rsidRDefault="0039790B" w:rsidP="0039790B">
            <w:r w:rsidRPr="009D344C">
              <w:rPr>
                <w:rFonts w:ascii="Arial" w:hAnsi="Arial" w:cs="Arial"/>
                <w:i/>
                <w:snapToGrid w:val="0"/>
                <w:color w:val="000000"/>
                <w:sz w:val="22"/>
                <w:szCs w:val="22"/>
                <w:highlight w:val="lightGray"/>
              </w:rPr>
              <w:t>[ANO/NE]</w:t>
            </w:r>
          </w:p>
        </w:tc>
      </w:tr>
      <w:tr w:rsidR="00057A1C" w:rsidRPr="00E659A1" w14:paraId="38DB8520" w14:textId="77777777" w:rsidTr="00E71317">
        <w:tc>
          <w:tcPr>
            <w:tcW w:w="5566" w:type="dxa"/>
          </w:tcPr>
          <w:p w14:paraId="4777AB87" w14:textId="5101BDBB" w:rsidR="00057A1C" w:rsidRPr="00966B97" w:rsidRDefault="00057A1C" w:rsidP="0039790B">
            <w:pPr>
              <w:tabs>
                <w:tab w:val="left" w:pos="4678"/>
              </w:tabs>
              <w:spacing w:before="60"/>
              <w:jc w:val="both"/>
              <w:rPr>
                <w:rFonts w:ascii="Arial" w:hAnsi="Arial" w:cs="Arial"/>
                <w:noProof/>
                <w:sz w:val="22"/>
                <w:szCs w:val="22"/>
              </w:rPr>
            </w:pPr>
            <w:r w:rsidRPr="00966B97">
              <w:rPr>
                <w:rFonts w:ascii="Arial" w:hAnsi="Arial" w:cs="Arial"/>
                <w:noProof/>
                <w:sz w:val="22"/>
                <w:szCs w:val="22"/>
              </w:rPr>
              <w:t>Třída mechanické trvanlivosti   třída M0</w:t>
            </w:r>
          </w:p>
        </w:tc>
        <w:tc>
          <w:tcPr>
            <w:tcW w:w="2553" w:type="dxa"/>
            <w:gridSpan w:val="2"/>
          </w:tcPr>
          <w:p w14:paraId="54FC2233" w14:textId="0886A1FD" w:rsidR="00057A1C" w:rsidRPr="00966B97" w:rsidRDefault="00051B57" w:rsidP="0039790B">
            <w:pPr>
              <w:jc w:val="both"/>
              <w:rPr>
                <w:rFonts w:ascii="Arial" w:hAnsi="Arial" w:cs="Arial"/>
                <w:noProof/>
                <w:sz w:val="22"/>
                <w:szCs w:val="22"/>
              </w:rPr>
            </w:pPr>
            <w:r w:rsidRPr="00966B97">
              <w:rPr>
                <w:rFonts w:ascii="Arial" w:hAnsi="Arial" w:cs="Arial"/>
                <w:noProof/>
                <w:sz w:val="22"/>
                <w:szCs w:val="22"/>
              </w:rPr>
              <w:t>Počet spínacích cyklů: Min. 1000</w:t>
            </w:r>
          </w:p>
        </w:tc>
        <w:tc>
          <w:tcPr>
            <w:tcW w:w="1975" w:type="dxa"/>
          </w:tcPr>
          <w:p w14:paraId="67B8D54B" w14:textId="41D11793" w:rsidR="00057A1C" w:rsidRPr="009D344C" w:rsidRDefault="008F2FF4" w:rsidP="0039790B">
            <w:pPr>
              <w:rPr>
                <w:rFonts w:ascii="Arial" w:hAnsi="Arial" w:cs="Arial"/>
                <w:i/>
                <w:snapToGrid w:val="0"/>
                <w:color w:val="000000"/>
                <w:highlight w:val="lightGray"/>
              </w:rPr>
            </w:pPr>
            <w:r w:rsidRPr="009D344C">
              <w:rPr>
                <w:rFonts w:ascii="Arial" w:hAnsi="Arial" w:cs="Arial"/>
                <w:i/>
                <w:snapToGrid w:val="0"/>
                <w:color w:val="000000"/>
                <w:sz w:val="22"/>
                <w:szCs w:val="22"/>
                <w:highlight w:val="lightGray"/>
              </w:rPr>
              <w:t>[ANO/NE]</w:t>
            </w:r>
          </w:p>
        </w:tc>
      </w:tr>
      <w:tr w:rsidR="0039790B" w:rsidRPr="00E659A1" w14:paraId="134ECB57" w14:textId="77777777" w:rsidTr="00E71317">
        <w:tc>
          <w:tcPr>
            <w:tcW w:w="5566" w:type="dxa"/>
          </w:tcPr>
          <w:p w14:paraId="4EE84BB6" w14:textId="5DFDB1B3"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r w:rsidR="00051B57">
              <w:rPr>
                <w:rFonts w:ascii="Arial" w:hAnsi="Arial" w:cs="Arial"/>
                <w:noProof/>
                <w:sz w:val="22"/>
                <w:szCs w:val="22"/>
              </w:rPr>
              <w:t>třída E2</w:t>
            </w:r>
          </w:p>
        </w:tc>
        <w:tc>
          <w:tcPr>
            <w:tcW w:w="2553" w:type="dxa"/>
            <w:gridSpan w:val="2"/>
          </w:tcPr>
          <w:p w14:paraId="40AD67CC" w14:textId="4C8D6B89" w:rsidR="0039790B" w:rsidRDefault="00051B57" w:rsidP="0039790B">
            <w:pPr>
              <w:jc w:val="both"/>
              <w:rPr>
                <w:rFonts w:ascii="Arial" w:hAnsi="Arial" w:cs="Arial"/>
                <w:noProof/>
                <w:sz w:val="22"/>
                <w:szCs w:val="22"/>
              </w:rPr>
            </w:pPr>
            <w:r>
              <w:rPr>
                <w:rFonts w:ascii="Arial" w:hAnsi="Arial" w:cs="Arial"/>
                <w:noProof/>
                <w:sz w:val="22"/>
                <w:szCs w:val="22"/>
              </w:rPr>
              <w:t>Počet spínacích cyklů při Ima: Min. 5</w:t>
            </w:r>
          </w:p>
        </w:tc>
        <w:tc>
          <w:tcPr>
            <w:tcW w:w="1975" w:type="dxa"/>
          </w:tcPr>
          <w:p w14:paraId="5773DF6A"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0E56AD43" w14:textId="77777777" w:rsidTr="00E71317">
        <w:trPr>
          <w:trHeight w:val="453"/>
        </w:trPr>
        <w:tc>
          <w:tcPr>
            <w:tcW w:w="10094" w:type="dxa"/>
            <w:gridSpan w:val="4"/>
            <w:vAlign w:val="center"/>
          </w:tcPr>
          <w:p w14:paraId="50DB7650" w14:textId="77777777" w:rsidR="0039790B" w:rsidRPr="009D344C" w:rsidRDefault="0039790B" w:rsidP="0039790B">
            <w:pPr>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bez funkce OZ </w:t>
            </w:r>
            <w:r>
              <w:rPr>
                <w:rFonts w:ascii="Arial" w:hAnsi="Arial" w:cs="Arial"/>
                <w:b/>
                <w:noProof/>
                <w:sz w:val="22"/>
                <w:szCs w:val="22"/>
              </w:rPr>
              <w:t>(L2)</w:t>
            </w:r>
          </w:p>
        </w:tc>
      </w:tr>
      <w:tr w:rsidR="0039790B" w:rsidRPr="00E659A1" w14:paraId="4C3120A6" w14:textId="77777777" w:rsidTr="00E71317">
        <w:tc>
          <w:tcPr>
            <w:tcW w:w="5566" w:type="dxa"/>
          </w:tcPr>
          <w:p w14:paraId="2E41A0C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26C1F066"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7930476D"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6CD3287" w14:textId="77777777" w:rsidTr="00E71317">
        <w:tc>
          <w:tcPr>
            <w:tcW w:w="5566" w:type="dxa"/>
          </w:tcPr>
          <w:p w14:paraId="13BE6A7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0B07B2EC"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3</w:t>
            </w:r>
          </w:p>
        </w:tc>
        <w:tc>
          <w:tcPr>
            <w:tcW w:w="1975" w:type="dxa"/>
          </w:tcPr>
          <w:p w14:paraId="4167D117"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0038EDD" w14:textId="77777777" w:rsidTr="00E71317">
        <w:tc>
          <w:tcPr>
            <w:tcW w:w="10094" w:type="dxa"/>
            <w:gridSpan w:val="4"/>
          </w:tcPr>
          <w:p w14:paraId="49183058"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Vypínač</w:t>
            </w:r>
          </w:p>
        </w:tc>
      </w:tr>
      <w:tr w:rsidR="0039790B" w:rsidRPr="00E659A1" w14:paraId="19197062" w14:textId="77777777" w:rsidTr="00E71317">
        <w:tc>
          <w:tcPr>
            <w:tcW w:w="5566" w:type="dxa"/>
          </w:tcPr>
          <w:p w14:paraId="638C8787"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Typ vypínače (1x)</w:t>
            </w:r>
          </w:p>
        </w:tc>
        <w:tc>
          <w:tcPr>
            <w:tcW w:w="2553" w:type="dxa"/>
            <w:gridSpan w:val="2"/>
          </w:tcPr>
          <w:p w14:paraId="21383EAE" w14:textId="77777777" w:rsidR="0039790B" w:rsidRDefault="0039790B" w:rsidP="0039790B">
            <w:pPr>
              <w:spacing w:before="60"/>
              <w:jc w:val="both"/>
              <w:rPr>
                <w:rFonts w:ascii="Arial" w:hAnsi="Arial" w:cs="Arial"/>
                <w:noProof/>
                <w:sz w:val="22"/>
                <w:szCs w:val="22"/>
              </w:rPr>
            </w:pPr>
          </w:p>
        </w:tc>
        <w:tc>
          <w:tcPr>
            <w:tcW w:w="1975" w:type="dxa"/>
          </w:tcPr>
          <w:p w14:paraId="05C95DA0" w14:textId="77777777" w:rsidR="0039790B" w:rsidRDefault="0039790B" w:rsidP="0039790B">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39790B" w:rsidRPr="00E659A1" w14:paraId="3F584FDF" w14:textId="77777777" w:rsidTr="00E71317">
        <w:tc>
          <w:tcPr>
            <w:tcW w:w="5566" w:type="dxa"/>
          </w:tcPr>
          <w:p w14:paraId="6718FC1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448D10DF" w14:textId="6091BE8A" w:rsidR="0039790B" w:rsidRDefault="00C14CD9" w:rsidP="0039790B">
            <w:pPr>
              <w:spacing w:before="60"/>
              <w:jc w:val="both"/>
              <w:rPr>
                <w:rFonts w:ascii="Arial" w:hAnsi="Arial" w:cs="Arial"/>
                <w:noProof/>
                <w:sz w:val="22"/>
                <w:szCs w:val="22"/>
              </w:rPr>
            </w:pPr>
            <w:r>
              <w:rPr>
                <w:rFonts w:ascii="Arial" w:hAnsi="Arial" w:cs="Arial"/>
                <w:noProof/>
                <w:sz w:val="22"/>
                <w:szCs w:val="22"/>
              </w:rPr>
              <w:t xml:space="preserve">Min. </w:t>
            </w:r>
            <w:r w:rsidR="0039790B">
              <w:rPr>
                <w:rFonts w:ascii="Arial" w:hAnsi="Arial" w:cs="Arial"/>
                <w:noProof/>
                <w:sz w:val="22"/>
                <w:szCs w:val="22"/>
              </w:rPr>
              <w:t>630 A</w:t>
            </w:r>
          </w:p>
        </w:tc>
        <w:tc>
          <w:tcPr>
            <w:tcW w:w="1975" w:type="dxa"/>
          </w:tcPr>
          <w:p w14:paraId="72CD0C28"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EF6AA14" w14:textId="77777777" w:rsidTr="00E71317">
        <w:tc>
          <w:tcPr>
            <w:tcW w:w="5566" w:type="dxa"/>
          </w:tcPr>
          <w:p w14:paraId="39FCE2D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35985C14" w14:textId="6ACD1D7A"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311147A7"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84E0FDC" w14:textId="77777777" w:rsidTr="00E71317">
        <w:tc>
          <w:tcPr>
            <w:tcW w:w="5566" w:type="dxa"/>
          </w:tcPr>
          <w:p w14:paraId="57E7CE5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72E45418" w14:textId="59F0B86C"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3C7B112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F85B1EA" w14:textId="77777777" w:rsidTr="00E71317">
        <w:tc>
          <w:tcPr>
            <w:tcW w:w="5566" w:type="dxa"/>
          </w:tcPr>
          <w:p w14:paraId="45C34D14"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7070D027" w14:textId="02DFDEAE"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32EE6AD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A05CCCC" w14:textId="77777777" w:rsidTr="00E71317">
        <w:tc>
          <w:tcPr>
            <w:tcW w:w="5566" w:type="dxa"/>
          </w:tcPr>
          <w:p w14:paraId="470748DB"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2553" w:type="dxa"/>
            <w:gridSpan w:val="2"/>
          </w:tcPr>
          <w:p w14:paraId="7D82D44B" w14:textId="616E6BB6"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1F17402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7953DCD" w14:textId="77777777" w:rsidTr="00E71317">
        <w:tc>
          <w:tcPr>
            <w:tcW w:w="5566" w:type="dxa"/>
          </w:tcPr>
          <w:p w14:paraId="2B8E8EC5" w14:textId="64270F4B"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vypínací proud</w:t>
            </w:r>
            <w:r>
              <w:rPr>
                <w:rFonts w:ascii="Arial" w:hAnsi="Arial" w:cs="Arial"/>
                <w:noProof/>
                <w:sz w:val="22"/>
                <w:szCs w:val="22"/>
              </w:rPr>
              <w:t xml:space="preserve"> kab. Ic                        </w:t>
            </w:r>
          </w:p>
        </w:tc>
        <w:tc>
          <w:tcPr>
            <w:tcW w:w="2553" w:type="dxa"/>
            <w:gridSpan w:val="2"/>
          </w:tcPr>
          <w:p w14:paraId="1707DB2F" w14:textId="2FE140B3" w:rsidR="0039790B" w:rsidRDefault="00EA3E58"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25 A</w:t>
            </w:r>
          </w:p>
        </w:tc>
        <w:tc>
          <w:tcPr>
            <w:tcW w:w="1975" w:type="dxa"/>
          </w:tcPr>
          <w:p w14:paraId="237055B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BA7C957" w14:textId="77777777" w:rsidTr="00E71317">
        <w:tc>
          <w:tcPr>
            <w:tcW w:w="5566" w:type="dxa"/>
          </w:tcPr>
          <w:p w14:paraId="23709FAA" w14:textId="397119D9"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r w:rsidR="00416E97">
              <w:rPr>
                <w:rFonts w:ascii="Arial" w:hAnsi="Arial" w:cs="Arial"/>
                <w:noProof/>
                <w:sz w:val="22"/>
                <w:szCs w:val="22"/>
              </w:rPr>
              <w:t>třída M1</w:t>
            </w:r>
            <w:r>
              <w:rPr>
                <w:rFonts w:ascii="Arial" w:hAnsi="Arial" w:cs="Arial"/>
                <w:noProof/>
                <w:sz w:val="22"/>
                <w:szCs w:val="22"/>
              </w:rPr>
              <w:t xml:space="preserve"> </w:t>
            </w:r>
          </w:p>
        </w:tc>
        <w:tc>
          <w:tcPr>
            <w:tcW w:w="2553" w:type="dxa"/>
            <w:gridSpan w:val="2"/>
          </w:tcPr>
          <w:p w14:paraId="32AA0D75" w14:textId="6F7BE705" w:rsidR="0039790B" w:rsidRDefault="00416E97" w:rsidP="0039790B">
            <w:pPr>
              <w:spacing w:before="60"/>
              <w:jc w:val="both"/>
              <w:rPr>
                <w:rFonts w:ascii="Arial" w:hAnsi="Arial" w:cs="Arial"/>
                <w:noProof/>
                <w:sz w:val="22"/>
                <w:szCs w:val="22"/>
              </w:rPr>
            </w:pPr>
            <w:r>
              <w:rPr>
                <w:rFonts w:ascii="Arial" w:hAnsi="Arial" w:cs="Arial"/>
                <w:noProof/>
                <w:sz w:val="22"/>
                <w:szCs w:val="22"/>
              </w:rPr>
              <w:t>Počet spínacích cyklů: Min. 2000</w:t>
            </w:r>
          </w:p>
        </w:tc>
        <w:tc>
          <w:tcPr>
            <w:tcW w:w="1975" w:type="dxa"/>
          </w:tcPr>
          <w:p w14:paraId="40D30D0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EF4ADFF" w14:textId="77777777" w:rsidTr="00E71317">
        <w:tc>
          <w:tcPr>
            <w:tcW w:w="5566" w:type="dxa"/>
          </w:tcPr>
          <w:p w14:paraId="6EE3FBD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2553" w:type="dxa"/>
            <w:gridSpan w:val="2"/>
          </w:tcPr>
          <w:p w14:paraId="3B41ADBE"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975" w:type="dxa"/>
          </w:tcPr>
          <w:p w14:paraId="61B319E1"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1C9230E" w14:textId="77777777" w:rsidTr="00E71317">
        <w:tc>
          <w:tcPr>
            <w:tcW w:w="5566" w:type="dxa"/>
          </w:tcPr>
          <w:p w14:paraId="7BC3E0A2" w14:textId="7F5A9C6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w:t>
            </w:r>
          </w:p>
        </w:tc>
        <w:tc>
          <w:tcPr>
            <w:tcW w:w="2553" w:type="dxa"/>
            <w:gridSpan w:val="2"/>
          </w:tcPr>
          <w:p w14:paraId="248D8E41" w14:textId="77777777" w:rsidR="0039790B" w:rsidRDefault="0039790B" w:rsidP="0039790B">
            <w:pPr>
              <w:jc w:val="both"/>
              <w:rPr>
                <w:rFonts w:ascii="Arial" w:hAnsi="Arial" w:cs="Arial"/>
                <w:noProof/>
                <w:sz w:val="22"/>
                <w:szCs w:val="22"/>
              </w:rPr>
            </w:pPr>
            <w:r>
              <w:rPr>
                <w:rFonts w:ascii="Arial" w:hAnsi="Arial" w:cs="Arial"/>
                <w:noProof/>
                <w:sz w:val="22"/>
                <w:szCs w:val="22"/>
              </w:rPr>
              <w:t>O – 3 min. – CO – 3 min. – CO</w:t>
            </w:r>
          </w:p>
        </w:tc>
        <w:tc>
          <w:tcPr>
            <w:tcW w:w="1975" w:type="dxa"/>
          </w:tcPr>
          <w:p w14:paraId="65972090"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CF9DC11" w14:textId="77777777" w:rsidTr="00E71317">
        <w:trPr>
          <w:trHeight w:val="361"/>
        </w:trPr>
        <w:tc>
          <w:tcPr>
            <w:tcW w:w="10094" w:type="dxa"/>
            <w:gridSpan w:val="4"/>
            <w:vAlign w:val="center"/>
          </w:tcPr>
          <w:p w14:paraId="4C52BBC2" w14:textId="77777777" w:rsidR="0039790B" w:rsidRPr="009D344C" w:rsidRDefault="0039790B" w:rsidP="0039790B">
            <w:pPr>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3C765C84" w14:textId="77777777" w:rsidTr="00E71317">
        <w:tc>
          <w:tcPr>
            <w:tcW w:w="5566" w:type="dxa"/>
          </w:tcPr>
          <w:p w14:paraId="387C42CE"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lastRenderedPageBreak/>
              <w:t>Jmenovitý proud  Ir</w:t>
            </w:r>
          </w:p>
        </w:tc>
        <w:tc>
          <w:tcPr>
            <w:tcW w:w="2553" w:type="dxa"/>
            <w:gridSpan w:val="2"/>
          </w:tcPr>
          <w:p w14:paraId="121BAF62" w14:textId="1FFB10B9" w:rsidR="0039790B" w:rsidRDefault="00786EBF" w:rsidP="0039790B">
            <w:pPr>
              <w:spacing w:before="60"/>
              <w:jc w:val="both"/>
              <w:rPr>
                <w:rFonts w:ascii="Arial" w:hAnsi="Arial" w:cs="Arial"/>
                <w:noProof/>
                <w:sz w:val="22"/>
                <w:szCs w:val="22"/>
              </w:rPr>
            </w:pPr>
            <w:r>
              <w:rPr>
                <w:rFonts w:ascii="Arial" w:hAnsi="Arial" w:cs="Arial"/>
                <w:noProof/>
                <w:sz w:val="22"/>
                <w:szCs w:val="22"/>
              </w:rPr>
              <w:t xml:space="preserve">Min. </w:t>
            </w:r>
            <w:r w:rsidR="0039790B">
              <w:rPr>
                <w:rFonts w:ascii="Arial" w:hAnsi="Arial" w:cs="Arial"/>
                <w:noProof/>
                <w:sz w:val="22"/>
                <w:szCs w:val="22"/>
              </w:rPr>
              <w:t>630 A</w:t>
            </w:r>
          </w:p>
        </w:tc>
        <w:tc>
          <w:tcPr>
            <w:tcW w:w="1975" w:type="dxa"/>
          </w:tcPr>
          <w:p w14:paraId="4B23EE3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A040457" w14:textId="77777777" w:rsidTr="00E71317">
        <w:tc>
          <w:tcPr>
            <w:tcW w:w="5566" w:type="dxa"/>
          </w:tcPr>
          <w:p w14:paraId="23C8180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4E4FC4B3" w14:textId="522F29B5" w:rsidR="0039790B" w:rsidRDefault="00786EBF"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6539EB4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97E7E87" w14:textId="77777777" w:rsidTr="00E71317">
        <w:tc>
          <w:tcPr>
            <w:tcW w:w="5566" w:type="dxa"/>
          </w:tcPr>
          <w:p w14:paraId="07277FFC"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11659C20" w14:textId="765FDC31" w:rsidR="0039790B" w:rsidRDefault="00446EA9"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0223263C"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6DB7F396" w14:textId="77777777" w:rsidTr="00E71317">
        <w:tc>
          <w:tcPr>
            <w:tcW w:w="5566" w:type="dxa"/>
          </w:tcPr>
          <w:p w14:paraId="24C8B366" w14:textId="1650DF29"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Třída mechanické trvanlivosti odpojovače</w:t>
            </w:r>
            <w:r w:rsidR="00446EA9">
              <w:rPr>
                <w:rFonts w:ascii="Arial" w:hAnsi="Arial" w:cs="Arial"/>
                <w:noProof/>
                <w:sz w:val="22"/>
                <w:szCs w:val="22"/>
              </w:rPr>
              <w:t xml:space="preserve">   třída M1</w:t>
            </w:r>
            <w:r>
              <w:rPr>
                <w:rFonts w:ascii="Arial" w:hAnsi="Arial" w:cs="Arial"/>
                <w:noProof/>
                <w:sz w:val="22"/>
                <w:szCs w:val="22"/>
              </w:rPr>
              <w:t xml:space="preserve">    </w:t>
            </w:r>
          </w:p>
        </w:tc>
        <w:tc>
          <w:tcPr>
            <w:tcW w:w="2553" w:type="dxa"/>
            <w:gridSpan w:val="2"/>
          </w:tcPr>
          <w:p w14:paraId="42971CEE" w14:textId="568F4307" w:rsidR="0039790B" w:rsidRDefault="003010A9" w:rsidP="0039790B">
            <w:pPr>
              <w:jc w:val="both"/>
              <w:rPr>
                <w:rFonts w:ascii="Arial" w:hAnsi="Arial" w:cs="Arial"/>
                <w:noProof/>
                <w:sz w:val="22"/>
                <w:szCs w:val="22"/>
              </w:rPr>
            </w:pPr>
            <w:r>
              <w:rPr>
                <w:rFonts w:ascii="Arial" w:hAnsi="Arial" w:cs="Arial"/>
                <w:noProof/>
                <w:sz w:val="22"/>
                <w:szCs w:val="22"/>
              </w:rPr>
              <w:t>Počet spínacích cyklů: Min. 2000</w:t>
            </w:r>
          </w:p>
        </w:tc>
        <w:tc>
          <w:tcPr>
            <w:tcW w:w="1975" w:type="dxa"/>
          </w:tcPr>
          <w:p w14:paraId="3A3DBE3D"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7C071AE4" w14:textId="77777777" w:rsidTr="00E71317">
        <w:trPr>
          <w:trHeight w:val="385"/>
        </w:trPr>
        <w:tc>
          <w:tcPr>
            <w:tcW w:w="10094" w:type="dxa"/>
            <w:gridSpan w:val="4"/>
            <w:vAlign w:val="center"/>
          </w:tcPr>
          <w:p w14:paraId="4508C1FF"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1278B5B9" w14:textId="77777777" w:rsidTr="00E71317">
        <w:tc>
          <w:tcPr>
            <w:tcW w:w="5566" w:type="dxa"/>
          </w:tcPr>
          <w:p w14:paraId="379F931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7FD9BEED" w14:textId="510B4DDE" w:rsidR="0039790B" w:rsidRDefault="00D93EFD"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5F7E7C70"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7BC3DF55" w14:textId="77777777" w:rsidTr="00E71317">
        <w:tc>
          <w:tcPr>
            <w:tcW w:w="5566" w:type="dxa"/>
          </w:tcPr>
          <w:p w14:paraId="3BE0364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238FF560" w14:textId="39B70DD3" w:rsidR="0039790B" w:rsidRDefault="00D93EFD"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64C52FB3" w14:textId="77777777" w:rsidR="0039790B" w:rsidRDefault="0039790B" w:rsidP="0039790B">
            <w:r w:rsidRPr="009D344C">
              <w:rPr>
                <w:rFonts w:ascii="Arial" w:hAnsi="Arial" w:cs="Arial"/>
                <w:i/>
                <w:snapToGrid w:val="0"/>
                <w:color w:val="000000"/>
                <w:sz w:val="22"/>
                <w:szCs w:val="22"/>
                <w:highlight w:val="lightGray"/>
              </w:rPr>
              <w:t>[ANO/NE]</w:t>
            </w:r>
          </w:p>
        </w:tc>
      </w:tr>
      <w:tr w:rsidR="00D93EFD" w:rsidRPr="00E659A1" w14:paraId="5E69703B" w14:textId="77777777" w:rsidTr="00E71317">
        <w:tc>
          <w:tcPr>
            <w:tcW w:w="5566" w:type="dxa"/>
          </w:tcPr>
          <w:p w14:paraId="61F64F01" w14:textId="7BB60FD9" w:rsidR="00D93EFD" w:rsidRPr="00053EB7" w:rsidRDefault="00D93EFD" w:rsidP="0039790B">
            <w:pPr>
              <w:tabs>
                <w:tab w:val="left" w:pos="4678"/>
              </w:tabs>
              <w:spacing w:before="60"/>
              <w:jc w:val="both"/>
              <w:rPr>
                <w:rFonts w:ascii="Arial" w:hAnsi="Arial" w:cs="Arial"/>
                <w:noProof/>
                <w:sz w:val="22"/>
                <w:szCs w:val="22"/>
              </w:rPr>
            </w:pPr>
            <w:r w:rsidRPr="00053EB7">
              <w:rPr>
                <w:rFonts w:ascii="Arial" w:hAnsi="Arial" w:cs="Arial"/>
                <w:noProof/>
                <w:sz w:val="22"/>
                <w:szCs w:val="22"/>
              </w:rPr>
              <w:t>Třída mechanické trvan</w:t>
            </w:r>
            <w:r w:rsidR="00FC63DB" w:rsidRPr="00053EB7">
              <w:rPr>
                <w:rFonts w:ascii="Arial" w:hAnsi="Arial" w:cs="Arial"/>
                <w:noProof/>
                <w:sz w:val="22"/>
                <w:szCs w:val="22"/>
              </w:rPr>
              <w:t>livosti    třída M0</w:t>
            </w:r>
          </w:p>
        </w:tc>
        <w:tc>
          <w:tcPr>
            <w:tcW w:w="2553" w:type="dxa"/>
            <w:gridSpan w:val="2"/>
          </w:tcPr>
          <w:p w14:paraId="4141D30C" w14:textId="670097FA" w:rsidR="00D93EFD" w:rsidRPr="00053EB7" w:rsidRDefault="00FC63DB" w:rsidP="0039790B">
            <w:pPr>
              <w:jc w:val="both"/>
              <w:rPr>
                <w:rFonts w:ascii="Arial" w:hAnsi="Arial" w:cs="Arial"/>
                <w:noProof/>
                <w:sz w:val="22"/>
                <w:szCs w:val="22"/>
              </w:rPr>
            </w:pPr>
            <w:r w:rsidRPr="00053EB7">
              <w:rPr>
                <w:rFonts w:ascii="Arial" w:hAnsi="Arial" w:cs="Arial"/>
                <w:noProof/>
                <w:sz w:val="22"/>
                <w:szCs w:val="22"/>
              </w:rPr>
              <w:t>Počet spínacích cyklů: Min. 1000</w:t>
            </w:r>
          </w:p>
        </w:tc>
        <w:tc>
          <w:tcPr>
            <w:tcW w:w="1975" w:type="dxa"/>
          </w:tcPr>
          <w:p w14:paraId="154A4C9A" w14:textId="18FD69A3" w:rsidR="00D93EFD" w:rsidRPr="009D344C" w:rsidRDefault="00053EB7" w:rsidP="0039790B">
            <w:pPr>
              <w:rPr>
                <w:rFonts w:ascii="Arial" w:hAnsi="Arial" w:cs="Arial"/>
                <w:i/>
                <w:snapToGrid w:val="0"/>
                <w:color w:val="000000"/>
                <w:highlight w:val="lightGray"/>
              </w:rPr>
            </w:pPr>
            <w:r w:rsidRPr="009D344C">
              <w:rPr>
                <w:rFonts w:ascii="Arial" w:hAnsi="Arial" w:cs="Arial"/>
                <w:i/>
                <w:snapToGrid w:val="0"/>
                <w:color w:val="000000"/>
                <w:sz w:val="22"/>
                <w:szCs w:val="22"/>
                <w:highlight w:val="lightGray"/>
              </w:rPr>
              <w:t>[ANO/NE]</w:t>
            </w:r>
          </w:p>
        </w:tc>
      </w:tr>
      <w:tr w:rsidR="0039790B" w:rsidRPr="00E659A1" w14:paraId="64846FD9" w14:textId="77777777" w:rsidTr="00E71317">
        <w:tc>
          <w:tcPr>
            <w:tcW w:w="5566" w:type="dxa"/>
          </w:tcPr>
          <w:p w14:paraId="245BC301" w14:textId="3E9A18C4"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r w:rsidR="00FC63DB">
              <w:rPr>
                <w:rFonts w:ascii="Arial" w:hAnsi="Arial" w:cs="Arial"/>
                <w:noProof/>
                <w:sz w:val="22"/>
                <w:szCs w:val="22"/>
              </w:rPr>
              <w:t xml:space="preserve">třída </w:t>
            </w:r>
            <w:r w:rsidR="00053EB7">
              <w:rPr>
                <w:rFonts w:ascii="Arial" w:hAnsi="Arial" w:cs="Arial"/>
                <w:noProof/>
                <w:sz w:val="22"/>
                <w:szCs w:val="22"/>
              </w:rPr>
              <w:t>E2</w:t>
            </w:r>
          </w:p>
        </w:tc>
        <w:tc>
          <w:tcPr>
            <w:tcW w:w="2553" w:type="dxa"/>
            <w:gridSpan w:val="2"/>
          </w:tcPr>
          <w:p w14:paraId="6F54D268" w14:textId="78554025" w:rsidR="0039790B" w:rsidRDefault="00053EB7" w:rsidP="0039790B">
            <w:pPr>
              <w:jc w:val="both"/>
              <w:rPr>
                <w:rFonts w:ascii="Arial" w:hAnsi="Arial" w:cs="Arial"/>
                <w:noProof/>
                <w:sz w:val="22"/>
                <w:szCs w:val="22"/>
              </w:rPr>
            </w:pPr>
            <w:r>
              <w:rPr>
                <w:rFonts w:ascii="Arial" w:hAnsi="Arial" w:cs="Arial"/>
                <w:noProof/>
                <w:sz w:val="22"/>
                <w:szCs w:val="22"/>
              </w:rPr>
              <w:t>Počet spínacích cyklů při Ima: Min. 5</w:t>
            </w:r>
          </w:p>
        </w:tc>
        <w:tc>
          <w:tcPr>
            <w:tcW w:w="1975" w:type="dxa"/>
          </w:tcPr>
          <w:p w14:paraId="2418BFD7" w14:textId="77777777" w:rsidR="0039790B" w:rsidRDefault="0039790B" w:rsidP="0039790B">
            <w:r w:rsidRPr="009D344C">
              <w:rPr>
                <w:rFonts w:ascii="Arial" w:hAnsi="Arial" w:cs="Arial"/>
                <w:i/>
                <w:snapToGrid w:val="0"/>
                <w:color w:val="000000"/>
                <w:sz w:val="22"/>
                <w:szCs w:val="22"/>
                <w:highlight w:val="lightGray"/>
              </w:rPr>
              <w:t>[ANO/NE]</w:t>
            </w:r>
          </w:p>
        </w:tc>
      </w:tr>
      <w:tr w:rsidR="004B0C4F" w:rsidRPr="00E659A1" w14:paraId="1919146B" w14:textId="77777777" w:rsidTr="00E71317">
        <w:trPr>
          <w:trHeight w:val="289"/>
        </w:trPr>
        <w:tc>
          <w:tcPr>
            <w:tcW w:w="10094" w:type="dxa"/>
            <w:gridSpan w:val="4"/>
            <w:vAlign w:val="center"/>
          </w:tcPr>
          <w:p w14:paraId="2F9598F1" w14:textId="4D7CB5A5" w:rsidR="004B0C4F" w:rsidRPr="0039790B" w:rsidRDefault="004B0C4F" w:rsidP="0063544B">
            <w:pPr>
              <w:rPr>
                <w:rFonts w:ascii="Arial" w:hAnsi="Arial" w:cs="Arial"/>
                <w:b/>
                <w:noProof/>
              </w:rPr>
            </w:pPr>
            <w:r w:rsidRPr="004B0C4F">
              <w:rPr>
                <w:rFonts w:ascii="Arial" w:hAnsi="Arial" w:cs="Arial"/>
                <w:b/>
                <w:noProof/>
              </w:rPr>
              <w:t>Nepovinné položky</w:t>
            </w:r>
          </w:p>
        </w:tc>
      </w:tr>
      <w:tr w:rsidR="0063544B" w:rsidRPr="00E659A1" w14:paraId="00667753" w14:textId="77777777" w:rsidTr="00E71317">
        <w:trPr>
          <w:trHeight w:val="289"/>
        </w:trPr>
        <w:tc>
          <w:tcPr>
            <w:tcW w:w="10094" w:type="dxa"/>
            <w:gridSpan w:val="4"/>
            <w:vAlign w:val="center"/>
          </w:tcPr>
          <w:p w14:paraId="3575B9D2" w14:textId="77777777" w:rsidR="0063544B" w:rsidRPr="000C5B4B" w:rsidRDefault="0063544B" w:rsidP="0063544B">
            <w:pPr>
              <w:rPr>
                <w:rFonts w:ascii="Arial" w:hAnsi="Arial" w:cs="Arial"/>
                <w:b/>
                <w:bCs/>
                <w:noProof/>
                <w:color w:val="4472C4" w:themeColor="accent1"/>
                <w:sz w:val="22"/>
                <w:szCs w:val="22"/>
              </w:rPr>
            </w:pPr>
            <w:r w:rsidRPr="000C5B4B">
              <w:rPr>
                <w:rFonts w:ascii="Arial" w:hAnsi="Arial" w:cs="Arial"/>
                <w:b/>
                <w:bCs/>
                <w:noProof/>
                <w:color w:val="4472C4" w:themeColor="accent1"/>
              </w:rPr>
              <w:t>Pole s uzemňovačem (E)</w:t>
            </w:r>
          </w:p>
        </w:tc>
      </w:tr>
      <w:tr w:rsidR="0063544B" w:rsidRPr="00E659A1" w14:paraId="4C9D4BF3" w14:textId="77777777" w:rsidTr="00E71317">
        <w:tc>
          <w:tcPr>
            <w:tcW w:w="5566" w:type="dxa"/>
          </w:tcPr>
          <w:p w14:paraId="75FC49F2"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Ur</w:t>
            </w:r>
          </w:p>
        </w:tc>
        <w:tc>
          <w:tcPr>
            <w:tcW w:w="2553" w:type="dxa"/>
            <w:gridSpan w:val="2"/>
          </w:tcPr>
          <w:p w14:paraId="6AADBBDA" w14:textId="77777777" w:rsidR="0063544B" w:rsidRPr="000C5B4B" w:rsidRDefault="0063544B"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25 kV</w:t>
            </w:r>
          </w:p>
        </w:tc>
        <w:tc>
          <w:tcPr>
            <w:tcW w:w="1975" w:type="dxa"/>
          </w:tcPr>
          <w:p w14:paraId="260C9AD9"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62235EDF" w14:textId="77777777" w:rsidTr="00E71317">
        <w:tc>
          <w:tcPr>
            <w:tcW w:w="5566" w:type="dxa"/>
          </w:tcPr>
          <w:p w14:paraId="4977904E"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Počet pólů</w:t>
            </w:r>
          </w:p>
        </w:tc>
        <w:tc>
          <w:tcPr>
            <w:tcW w:w="2553" w:type="dxa"/>
            <w:gridSpan w:val="2"/>
          </w:tcPr>
          <w:p w14:paraId="0AE7D0D0" w14:textId="77777777" w:rsidR="0063544B" w:rsidRPr="000C5B4B" w:rsidRDefault="0063544B"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3</w:t>
            </w:r>
          </w:p>
        </w:tc>
        <w:tc>
          <w:tcPr>
            <w:tcW w:w="1975" w:type="dxa"/>
          </w:tcPr>
          <w:p w14:paraId="7A42722F"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39FB2A56" w14:textId="71185DA9" w:rsidTr="00E71317">
        <w:tc>
          <w:tcPr>
            <w:tcW w:w="5566" w:type="dxa"/>
          </w:tcPr>
          <w:p w14:paraId="01FB7D23" w14:textId="74149F44"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proud</w:t>
            </w:r>
          </w:p>
        </w:tc>
        <w:tc>
          <w:tcPr>
            <w:tcW w:w="2553" w:type="dxa"/>
            <w:gridSpan w:val="2"/>
          </w:tcPr>
          <w:p w14:paraId="27FC5F50" w14:textId="62E83619" w:rsidR="0063544B" w:rsidRPr="000C5B4B" w:rsidRDefault="0063544B"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630 A</w:t>
            </w:r>
          </w:p>
        </w:tc>
        <w:tc>
          <w:tcPr>
            <w:tcW w:w="1975" w:type="dxa"/>
          </w:tcPr>
          <w:p w14:paraId="17E1515D" w14:textId="4AA9D9E1"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0FAABA6F" w14:textId="77777777" w:rsidTr="00E71317">
        <w:trPr>
          <w:trHeight w:val="334"/>
        </w:trPr>
        <w:tc>
          <w:tcPr>
            <w:tcW w:w="10094" w:type="dxa"/>
            <w:gridSpan w:val="4"/>
            <w:vAlign w:val="center"/>
          </w:tcPr>
          <w:p w14:paraId="7393FF01" w14:textId="77777777" w:rsidR="0063544B" w:rsidRPr="000C5B4B" w:rsidRDefault="0063544B" w:rsidP="0063544B">
            <w:pPr>
              <w:rPr>
                <w:rFonts w:ascii="Arial" w:hAnsi="Arial" w:cs="Arial"/>
                <w:noProof/>
                <w:color w:val="4472C4" w:themeColor="accent1"/>
                <w:sz w:val="22"/>
                <w:szCs w:val="22"/>
              </w:rPr>
            </w:pPr>
            <w:r w:rsidRPr="000C5B4B">
              <w:rPr>
                <w:rFonts w:ascii="Arial" w:hAnsi="Arial" w:cs="Arial"/>
                <w:noProof/>
                <w:color w:val="4472C4" w:themeColor="accent1"/>
              </w:rPr>
              <w:t>Uzemňovač (1x)</w:t>
            </w:r>
          </w:p>
        </w:tc>
      </w:tr>
      <w:tr w:rsidR="0063544B" w:rsidRPr="00E659A1" w14:paraId="7CDE94D0" w14:textId="77777777" w:rsidTr="00E71317">
        <w:tc>
          <w:tcPr>
            <w:tcW w:w="5566" w:type="dxa"/>
          </w:tcPr>
          <w:p w14:paraId="23BEEB8C"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krátkodobý výdržný proud  Ik</w:t>
            </w:r>
          </w:p>
        </w:tc>
        <w:tc>
          <w:tcPr>
            <w:tcW w:w="2553" w:type="dxa"/>
            <w:gridSpan w:val="2"/>
          </w:tcPr>
          <w:p w14:paraId="6E5F2EAD" w14:textId="798AC8CB" w:rsidR="0063544B" w:rsidRPr="000C5B4B" w:rsidRDefault="009A4250"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M</w:t>
            </w:r>
            <w:r w:rsidR="0063544B" w:rsidRPr="000C5B4B">
              <w:rPr>
                <w:rFonts w:ascii="Arial" w:hAnsi="Arial" w:cs="Arial"/>
                <w:noProof/>
                <w:color w:val="4472C4" w:themeColor="accent1"/>
              </w:rPr>
              <w:t>in. 20 kA</w:t>
            </w:r>
          </w:p>
        </w:tc>
        <w:tc>
          <w:tcPr>
            <w:tcW w:w="1975" w:type="dxa"/>
          </w:tcPr>
          <w:p w14:paraId="548E945D" w14:textId="77777777" w:rsidR="0063544B" w:rsidRDefault="0063544B" w:rsidP="0063544B">
            <w:r w:rsidRPr="009D344C">
              <w:rPr>
                <w:rFonts w:ascii="Arial" w:hAnsi="Arial" w:cs="Arial"/>
                <w:i/>
                <w:snapToGrid w:val="0"/>
                <w:color w:val="000000"/>
                <w:sz w:val="22"/>
                <w:szCs w:val="22"/>
                <w:highlight w:val="lightGray"/>
              </w:rPr>
              <w:t>[ANO/NE]</w:t>
            </w:r>
          </w:p>
        </w:tc>
      </w:tr>
      <w:tr w:rsidR="0063544B" w:rsidRPr="00E659A1" w14:paraId="79DEFC87" w14:textId="77777777" w:rsidTr="00E71317">
        <w:tc>
          <w:tcPr>
            <w:tcW w:w="5566" w:type="dxa"/>
          </w:tcPr>
          <w:p w14:paraId="01FFF863"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zkratový zapínací proud  Ima</w:t>
            </w:r>
          </w:p>
        </w:tc>
        <w:tc>
          <w:tcPr>
            <w:tcW w:w="2553" w:type="dxa"/>
            <w:gridSpan w:val="2"/>
          </w:tcPr>
          <w:p w14:paraId="53E89527" w14:textId="5C460F9A" w:rsidR="0063544B" w:rsidRPr="000C5B4B" w:rsidRDefault="009A4250"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M</w:t>
            </w:r>
            <w:r w:rsidR="0063544B" w:rsidRPr="000C5B4B">
              <w:rPr>
                <w:rFonts w:ascii="Arial" w:hAnsi="Arial" w:cs="Arial"/>
                <w:noProof/>
                <w:color w:val="4472C4" w:themeColor="accent1"/>
              </w:rPr>
              <w:t>in. 50 kA</w:t>
            </w:r>
          </w:p>
        </w:tc>
        <w:tc>
          <w:tcPr>
            <w:tcW w:w="1975" w:type="dxa"/>
          </w:tcPr>
          <w:p w14:paraId="1CAED2F0" w14:textId="77777777" w:rsidR="0063544B" w:rsidRDefault="0063544B" w:rsidP="0063544B">
            <w:r w:rsidRPr="009D344C">
              <w:rPr>
                <w:rFonts w:ascii="Arial" w:hAnsi="Arial" w:cs="Arial"/>
                <w:i/>
                <w:snapToGrid w:val="0"/>
                <w:color w:val="000000"/>
                <w:sz w:val="22"/>
                <w:szCs w:val="22"/>
                <w:highlight w:val="lightGray"/>
              </w:rPr>
              <w:t>[ANO/NE]</w:t>
            </w:r>
          </w:p>
        </w:tc>
      </w:tr>
      <w:tr w:rsidR="009A4250" w:rsidRPr="00E659A1" w14:paraId="758789ED" w14:textId="77777777" w:rsidTr="00E71317">
        <w:tc>
          <w:tcPr>
            <w:tcW w:w="5566" w:type="dxa"/>
          </w:tcPr>
          <w:p w14:paraId="1DE223DF" w14:textId="42A979C8" w:rsidR="009A4250" w:rsidRPr="000C5B4B" w:rsidRDefault="009A4250" w:rsidP="009A4250">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Třída </w:t>
            </w:r>
            <w:r w:rsidR="00784131" w:rsidRPr="000C5B4B">
              <w:rPr>
                <w:rFonts w:ascii="Arial" w:hAnsi="Arial" w:cs="Arial"/>
                <w:noProof/>
                <w:color w:val="4472C4" w:themeColor="accent1"/>
              </w:rPr>
              <w:t>mechanické</w:t>
            </w:r>
            <w:r w:rsidRPr="000C5B4B">
              <w:rPr>
                <w:rFonts w:ascii="Arial" w:hAnsi="Arial" w:cs="Arial"/>
                <w:noProof/>
                <w:color w:val="4472C4" w:themeColor="accent1"/>
              </w:rPr>
              <w:t xml:space="preserve"> trvanlivosti     </w:t>
            </w:r>
            <w:r w:rsidR="00784131" w:rsidRPr="000C5B4B">
              <w:rPr>
                <w:rFonts w:ascii="Arial" w:hAnsi="Arial" w:cs="Arial"/>
                <w:noProof/>
                <w:color w:val="4472C4" w:themeColor="accent1"/>
              </w:rPr>
              <w:t>třída M0</w:t>
            </w:r>
          </w:p>
        </w:tc>
        <w:tc>
          <w:tcPr>
            <w:tcW w:w="2553" w:type="dxa"/>
            <w:gridSpan w:val="2"/>
          </w:tcPr>
          <w:p w14:paraId="0786DFD5" w14:textId="4091C2D4" w:rsidR="009A4250" w:rsidRPr="000C5B4B" w:rsidRDefault="00784131" w:rsidP="009A4250">
            <w:pPr>
              <w:jc w:val="both"/>
              <w:rPr>
                <w:rFonts w:ascii="Arial" w:hAnsi="Arial" w:cs="Arial"/>
                <w:noProof/>
                <w:color w:val="4472C4" w:themeColor="accent1"/>
                <w:sz w:val="22"/>
                <w:szCs w:val="22"/>
              </w:rPr>
            </w:pPr>
            <w:r w:rsidRPr="000C5B4B">
              <w:rPr>
                <w:rFonts w:ascii="Arial" w:hAnsi="Arial" w:cs="Arial"/>
                <w:noProof/>
                <w:color w:val="4472C4" w:themeColor="accent1"/>
              </w:rPr>
              <w:t>Počet spínacích cyklů: Min. 1000</w:t>
            </w:r>
          </w:p>
        </w:tc>
        <w:tc>
          <w:tcPr>
            <w:tcW w:w="1975" w:type="dxa"/>
          </w:tcPr>
          <w:p w14:paraId="5C459C3C" w14:textId="1C3A9A98" w:rsidR="009A4250" w:rsidRPr="009D344C" w:rsidRDefault="00FE2EA4" w:rsidP="009A4250">
            <w:pPr>
              <w:rPr>
                <w:rFonts w:ascii="Arial" w:hAnsi="Arial" w:cs="Arial"/>
                <w:i/>
                <w:snapToGrid w:val="0"/>
                <w:color w:val="000000"/>
                <w:highlight w:val="lightGray"/>
              </w:rPr>
            </w:pPr>
            <w:r w:rsidRPr="009D344C">
              <w:rPr>
                <w:rFonts w:ascii="Arial" w:hAnsi="Arial" w:cs="Arial"/>
                <w:i/>
                <w:snapToGrid w:val="0"/>
                <w:color w:val="000000"/>
                <w:sz w:val="22"/>
                <w:szCs w:val="22"/>
                <w:highlight w:val="lightGray"/>
              </w:rPr>
              <w:t>[ANO/NE]</w:t>
            </w:r>
          </w:p>
        </w:tc>
      </w:tr>
      <w:tr w:rsidR="009A4250" w:rsidRPr="00E659A1" w14:paraId="544C12FE" w14:textId="77777777" w:rsidTr="00E71317">
        <w:tc>
          <w:tcPr>
            <w:tcW w:w="5566" w:type="dxa"/>
          </w:tcPr>
          <w:p w14:paraId="7A8AC1D9" w14:textId="046A279C" w:rsidR="009A4250" w:rsidRPr="000C5B4B" w:rsidRDefault="009A4250" w:rsidP="009A4250">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Třída elektrické trvanlivosti     </w:t>
            </w:r>
            <w:r w:rsidR="00FE2EA4" w:rsidRPr="000C5B4B">
              <w:rPr>
                <w:rFonts w:ascii="Arial" w:hAnsi="Arial" w:cs="Arial"/>
                <w:noProof/>
                <w:color w:val="4472C4" w:themeColor="accent1"/>
              </w:rPr>
              <w:t>třída E2</w:t>
            </w:r>
          </w:p>
        </w:tc>
        <w:tc>
          <w:tcPr>
            <w:tcW w:w="2553" w:type="dxa"/>
            <w:gridSpan w:val="2"/>
          </w:tcPr>
          <w:p w14:paraId="383B96F2" w14:textId="06D16A87" w:rsidR="009A4250" w:rsidRPr="000C5B4B" w:rsidRDefault="00FE2EA4" w:rsidP="009A4250">
            <w:pPr>
              <w:jc w:val="both"/>
              <w:rPr>
                <w:rFonts w:ascii="Arial" w:hAnsi="Arial" w:cs="Arial"/>
                <w:noProof/>
                <w:color w:val="4472C4" w:themeColor="accent1"/>
                <w:sz w:val="22"/>
                <w:szCs w:val="22"/>
              </w:rPr>
            </w:pPr>
            <w:r w:rsidRPr="000C5B4B">
              <w:rPr>
                <w:rFonts w:ascii="Arial" w:hAnsi="Arial" w:cs="Arial"/>
                <w:noProof/>
                <w:color w:val="4472C4" w:themeColor="accent1"/>
              </w:rPr>
              <w:t>Počet spínacích cyklů při Ima: Min. 5</w:t>
            </w:r>
          </w:p>
        </w:tc>
        <w:tc>
          <w:tcPr>
            <w:tcW w:w="1975" w:type="dxa"/>
          </w:tcPr>
          <w:p w14:paraId="611A9828" w14:textId="77777777" w:rsidR="009A4250" w:rsidRDefault="009A4250" w:rsidP="009A4250">
            <w:r w:rsidRPr="009D344C">
              <w:rPr>
                <w:rFonts w:ascii="Arial" w:hAnsi="Arial" w:cs="Arial"/>
                <w:i/>
                <w:snapToGrid w:val="0"/>
                <w:color w:val="000000"/>
                <w:sz w:val="22"/>
                <w:szCs w:val="22"/>
                <w:highlight w:val="lightGray"/>
              </w:rPr>
              <w:t>[ANO/NE]</w:t>
            </w:r>
          </w:p>
        </w:tc>
      </w:tr>
      <w:tr w:rsidR="009A4250" w:rsidRPr="00E659A1" w14:paraId="532504A3" w14:textId="77777777" w:rsidTr="00E71317">
        <w:trPr>
          <w:trHeight w:val="397"/>
        </w:trPr>
        <w:tc>
          <w:tcPr>
            <w:tcW w:w="10094" w:type="dxa"/>
            <w:gridSpan w:val="4"/>
            <w:vAlign w:val="center"/>
          </w:tcPr>
          <w:p w14:paraId="058179A9" w14:textId="77777777" w:rsidR="009A4250" w:rsidRPr="000C5B4B" w:rsidRDefault="009A4250" w:rsidP="009A4250">
            <w:pPr>
              <w:rPr>
                <w:b/>
                <w:bCs/>
              </w:rPr>
            </w:pPr>
            <w:r w:rsidRPr="000C5B4B">
              <w:rPr>
                <w:rFonts w:ascii="Arial" w:hAnsi="Arial" w:cs="Arial"/>
                <w:b/>
                <w:bCs/>
                <w:noProof/>
                <w:color w:val="4472C4" w:themeColor="accent1"/>
              </w:rPr>
              <w:t>Pole měření</w:t>
            </w:r>
          </w:p>
        </w:tc>
      </w:tr>
      <w:tr w:rsidR="009A4250" w:rsidRPr="00E659A1" w14:paraId="3DBF16EE" w14:textId="77777777" w:rsidTr="00E71317">
        <w:tc>
          <w:tcPr>
            <w:tcW w:w="5566" w:type="dxa"/>
          </w:tcPr>
          <w:p w14:paraId="4E2FBC8D"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Ur</w:t>
            </w:r>
          </w:p>
        </w:tc>
        <w:tc>
          <w:tcPr>
            <w:tcW w:w="2553" w:type="dxa"/>
            <w:gridSpan w:val="2"/>
          </w:tcPr>
          <w:p w14:paraId="1861572D"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25 kV</w:t>
            </w:r>
          </w:p>
        </w:tc>
        <w:tc>
          <w:tcPr>
            <w:tcW w:w="1975" w:type="dxa"/>
          </w:tcPr>
          <w:p w14:paraId="695A06AD" w14:textId="77777777" w:rsidR="009A4250" w:rsidRDefault="009A4250" w:rsidP="009A4250">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9A4250" w:rsidRPr="00E659A1" w14:paraId="20CD5A05" w14:textId="77777777" w:rsidTr="00E71317">
        <w:tc>
          <w:tcPr>
            <w:tcW w:w="5566" w:type="dxa"/>
          </w:tcPr>
          <w:p w14:paraId="66DF7A81"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proud  Ir</w:t>
            </w:r>
          </w:p>
        </w:tc>
        <w:tc>
          <w:tcPr>
            <w:tcW w:w="2553" w:type="dxa"/>
            <w:gridSpan w:val="2"/>
          </w:tcPr>
          <w:p w14:paraId="266BA319"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630 A</w:t>
            </w:r>
          </w:p>
        </w:tc>
        <w:tc>
          <w:tcPr>
            <w:tcW w:w="1975" w:type="dxa"/>
          </w:tcPr>
          <w:p w14:paraId="0A5CAFB5" w14:textId="77777777" w:rsidR="009A4250" w:rsidRDefault="009A4250" w:rsidP="009A4250">
            <w:r w:rsidRPr="00DB26D0">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DB26D0">
              <w:rPr>
                <w:rFonts w:ascii="Arial" w:hAnsi="Arial" w:cs="Arial"/>
                <w:i/>
                <w:snapToGrid w:val="0"/>
                <w:color w:val="000000"/>
                <w:sz w:val="22"/>
                <w:szCs w:val="22"/>
                <w:highlight w:val="lightGray"/>
              </w:rPr>
              <w:t>]</w:t>
            </w:r>
          </w:p>
        </w:tc>
      </w:tr>
      <w:tr w:rsidR="009A4250" w:rsidRPr="00E659A1" w14:paraId="409D6C55" w14:textId="77777777" w:rsidTr="00E71317">
        <w:tc>
          <w:tcPr>
            <w:tcW w:w="5566" w:type="dxa"/>
          </w:tcPr>
          <w:p w14:paraId="01032C31"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Počet pólů</w:t>
            </w:r>
          </w:p>
        </w:tc>
        <w:tc>
          <w:tcPr>
            <w:tcW w:w="2553" w:type="dxa"/>
            <w:gridSpan w:val="2"/>
          </w:tcPr>
          <w:p w14:paraId="71C2F404"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3</w:t>
            </w:r>
          </w:p>
        </w:tc>
        <w:tc>
          <w:tcPr>
            <w:tcW w:w="1975" w:type="dxa"/>
          </w:tcPr>
          <w:p w14:paraId="5F1841B3" w14:textId="77777777" w:rsidR="009A4250" w:rsidRDefault="009A4250" w:rsidP="009A4250">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9A4250" w:rsidRPr="00E659A1" w14:paraId="0D3BCC8D" w14:textId="77777777" w:rsidTr="00E71317">
        <w:tc>
          <w:tcPr>
            <w:tcW w:w="5566" w:type="dxa"/>
          </w:tcPr>
          <w:p w14:paraId="7251DFD4" w14:textId="77777777" w:rsidR="009A4250" w:rsidRPr="000C5B4B" w:rsidRDefault="009A4250" w:rsidP="009A4250">
            <w:pPr>
              <w:tabs>
                <w:tab w:val="left" w:pos="4678"/>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Pole měření - přívod kabelem, odvod na přípojnice (vlevo nebo vpravo)</w:t>
            </w:r>
          </w:p>
        </w:tc>
        <w:tc>
          <w:tcPr>
            <w:tcW w:w="2553" w:type="dxa"/>
            <w:gridSpan w:val="2"/>
          </w:tcPr>
          <w:p w14:paraId="4A04B7E2" w14:textId="77777777" w:rsidR="009A4250" w:rsidRPr="000C5B4B" w:rsidRDefault="009A4250" w:rsidP="009A4250">
            <w:pPr>
              <w:spacing w:before="60"/>
              <w:jc w:val="both"/>
              <w:rPr>
                <w:rFonts w:ascii="Arial" w:hAnsi="Arial" w:cs="Arial"/>
                <w:noProof/>
                <w:color w:val="4472C4" w:themeColor="accent1"/>
                <w:sz w:val="22"/>
                <w:szCs w:val="22"/>
              </w:rPr>
            </w:pPr>
          </w:p>
        </w:tc>
        <w:tc>
          <w:tcPr>
            <w:tcW w:w="1975" w:type="dxa"/>
          </w:tcPr>
          <w:p w14:paraId="320F3A49" w14:textId="77777777" w:rsidR="009A4250" w:rsidRDefault="009A4250" w:rsidP="009A4250">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typové označení</w:t>
            </w:r>
            <w:r w:rsidRPr="009D344C">
              <w:rPr>
                <w:rFonts w:ascii="Arial" w:hAnsi="Arial" w:cs="Arial"/>
                <w:i/>
                <w:snapToGrid w:val="0"/>
                <w:color w:val="000000"/>
                <w:sz w:val="22"/>
                <w:szCs w:val="22"/>
                <w:highlight w:val="lightGray"/>
              </w:rPr>
              <w:t>]</w:t>
            </w:r>
          </w:p>
        </w:tc>
      </w:tr>
      <w:tr w:rsidR="009A4250" w:rsidRPr="00E659A1" w14:paraId="66CAB6F2" w14:textId="77777777" w:rsidTr="00E71317">
        <w:tc>
          <w:tcPr>
            <w:tcW w:w="5566" w:type="dxa"/>
          </w:tcPr>
          <w:p w14:paraId="4A230262" w14:textId="77777777" w:rsidR="009A4250" w:rsidRPr="000C5B4B" w:rsidRDefault="009A4250" w:rsidP="009A4250">
            <w:pPr>
              <w:tabs>
                <w:tab w:val="left" w:pos="4678"/>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Pole měření - přívod na přípojnice, odvod na přípojnice</w:t>
            </w:r>
          </w:p>
        </w:tc>
        <w:tc>
          <w:tcPr>
            <w:tcW w:w="2553" w:type="dxa"/>
            <w:gridSpan w:val="2"/>
          </w:tcPr>
          <w:p w14:paraId="3C1F362E" w14:textId="77777777" w:rsidR="009A4250" w:rsidRPr="000C5B4B" w:rsidRDefault="009A4250" w:rsidP="009A4250">
            <w:pPr>
              <w:spacing w:before="60"/>
              <w:jc w:val="both"/>
              <w:rPr>
                <w:rFonts w:ascii="Arial" w:hAnsi="Arial" w:cs="Arial"/>
                <w:noProof/>
                <w:color w:val="4472C4" w:themeColor="accent1"/>
                <w:sz w:val="22"/>
                <w:szCs w:val="22"/>
              </w:rPr>
            </w:pPr>
          </w:p>
        </w:tc>
        <w:tc>
          <w:tcPr>
            <w:tcW w:w="1975" w:type="dxa"/>
          </w:tcPr>
          <w:p w14:paraId="146E4E9E" w14:textId="77777777" w:rsidR="009A4250" w:rsidRDefault="009A4250" w:rsidP="009A4250">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typové označení</w:t>
            </w:r>
            <w:r w:rsidRPr="009D344C">
              <w:rPr>
                <w:rFonts w:ascii="Arial" w:hAnsi="Arial" w:cs="Arial"/>
                <w:i/>
                <w:snapToGrid w:val="0"/>
                <w:color w:val="000000"/>
                <w:sz w:val="22"/>
                <w:szCs w:val="22"/>
                <w:highlight w:val="lightGray"/>
              </w:rPr>
              <w:t>]</w:t>
            </w:r>
          </w:p>
        </w:tc>
      </w:tr>
      <w:tr w:rsidR="009A4250" w:rsidRPr="00E659A1" w14:paraId="7367ECA3" w14:textId="77777777" w:rsidTr="00E71317">
        <w:trPr>
          <w:trHeight w:val="433"/>
        </w:trPr>
        <w:tc>
          <w:tcPr>
            <w:tcW w:w="10094" w:type="dxa"/>
            <w:gridSpan w:val="4"/>
            <w:vAlign w:val="center"/>
          </w:tcPr>
          <w:p w14:paraId="09D960EC" w14:textId="77777777" w:rsidR="009A4250" w:rsidRPr="000C5B4B" w:rsidRDefault="009A4250" w:rsidP="009A4250">
            <w:pPr>
              <w:rPr>
                <w:rFonts w:ascii="Arial" w:hAnsi="Arial" w:cs="Arial"/>
                <w:b/>
                <w:bCs/>
                <w:noProof/>
                <w:color w:val="4472C4" w:themeColor="accent1"/>
                <w:sz w:val="22"/>
                <w:szCs w:val="22"/>
              </w:rPr>
            </w:pPr>
            <w:r w:rsidRPr="000C5B4B">
              <w:rPr>
                <w:rFonts w:ascii="Arial" w:hAnsi="Arial" w:cs="Arial"/>
                <w:b/>
                <w:bCs/>
                <w:noProof/>
                <w:color w:val="4472C4" w:themeColor="accent1"/>
              </w:rPr>
              <w:t>Přechodové pole</w:t>
            </w:r>
          </w:p>
        </w:tc>
      </w:tr>
      <w:tr w:rsidR="009A4250" w:rsidRPr="00E659A1" w14:paraId="55F2EE1C" w14:textId="77777777" w:rsidTr="00E71317">
        <w:tc>
          <w:tcPr>
            <w:tcW w:w="5566" w:type="dxa"/>
          </w:tcPr>
          <w:p w14:paraId="74EE1E2D"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Ur</w:t>
            </w:r>
          </w:p>
        </w:tc>
        <w:tc>
          <w:tcPr>
            <w:tcW w:w="2553" w:type="dxa"/>
            <w:gridSpan w:val="2"/>
          </w:tcPr>
          <w:p w14:paraId="6E089304"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25 kV</w:t>
            </w:r>
          </w:p>
        </w:tc>
        <w:tc>
          <w:tcPr>
            <w:tcW w:w="1975" w:type="dxa"/>
          </w:tcPr>
          <w:p w14:paraId="59FCE53B" w14:textId="77777777" w:rsidR="009A4250" w:rsidRDefault="009A4250" w:rsidP="009A4250">
            <w:r w:rsidRPr="00A12B7E">
              <w:rPr>
                <w:rFonts w:ascii="Arial" w:hAnsi="Arial" w:cs="Arial"/>
                <w:i/>
                <w:snapToGrid w:val="0"/>
                <w:color w:val="000000"/>
                <w:sz w:val="22"/>
                <w:szCs w:val="22"/>
                <w:highlight w:val="lightGray"/>
              </w:rPr>
              <w:t>[ANO/NE]</w:t>
            </w:r>
          </w:p>
        </w:tc>
      </w:tr>
      <w:tr w:rsidR="009A4250" w:rsidRPr="00E659A1" w14:paraId="17AE2026" w14:textId="77777777" w:rsidTr="00E71317">
        <w:tc>
          <w:tcPr>
            <w:tcW w:w="5566" w:type="dxa"/>
          </w:tcPr>
          <w:p w14:paraId="63A594AB"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Počet pólů</w:t>
            </w:r>
          </w:p>
        </w:tc>
        <w:tc>
          <w:tcPr>
            <w:tcW w:w="2553" w:type="dxa"/>
            <w:gridSpan w:val="2"/>
          </w:tcPr>
          <w:p w14:paraId="62453E8F"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3</w:t>
            </w:r>
          </w:p>
        </w:tc>
        <w:tc>
          <w:tcPr>
            <w:tcW w:w="1975" w:type="dxa"/>
          </w:tcPr>
          <w:p w14:paraId="157DD702" w14:textId="77777777" w:rsidR="009A4250" w:rsidRDefault="009A4250" w:rsidP="009A4250">
            <w:r w:rsidRPr="00A12B7E">
              <w:rPr>
                <w:rFonts w:ascii="Arial" w:hAnsi="Arial" w:cs="Arial"/>
                <w:i/>
                <w:snapToGrid w:val="0"/>
                <w:color w:val="000000"/>
                <w:sz w:val="22"/>
                <w:szCs w:val="22"/>
                <w:highlight w:val="lightGray"/>
              </w:rPr>
              <w:t>[ANO/NE]</w:t>
            </w:r>
          </w:p>
        </w:tc>
      </w:tr>
      <w:tr w:rsidR="009A4250" w:rsidRPr="00E659A1" w14:paraId="1861F682" w14:textId="77777777" w:rsidTr="00E71317">
        <w:tc>
          <w:tcPr>
            <w:tcW w:w="5566" w:type="dxa"/>
          </w:tcPr>
          <w:p w14:paraId="0E142308"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proud  Ir</w:t>
            </w:r>
          </w:p>
        </w:tc>
        <w:tc>
          <w:tcPr>
            <w:tcW w:w="2553" w:type="dxa"/>
            <w:gridSpan w:val="2"/>
          </w:tcPr>
          <w:p w14:paraId="3590997D" w14:textId="1D3FBC3A" w:rsidR="009A4250" w:rsidRPr="000C5B4B" w:rsidRDefault="002C6693"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Min. </w:t>
            </w:r>
            <w:r w:rsidR="009A4250" w:rsidRPr="000C5B4B">
              <w:rPr>
                <w:rFonts w:ascii="Arial" w:hAnsi="Arial" w:cs="Arial"/>
                <w:noProof/>
                <w:color w:val="4472C4" w:themeColor="accent1"/>
              </w:rPr>
              <w:t>630 A</w:t>
            </w:r>
          </w:p>
        </w:tc>
        <w:tc>
          <w:tcPr>
            <w:tcW w:w="1975" w:type="dxa"/>
          </w:tcPr>
          <w:p w14:paraId="075D1101" w14:textId="77777777" w:rsidR="009A4250" w:rsidRDefault="009A4250" w:rsidP="009A4250">
            <w:r w:rsidRPr="00A12B7E">
              <w:rPr>
                <w:rFonts w:ascii="Arial" w:hAnsi="Arial" w:cs="Arial"/>
                <w:i/>
                <w:snapToGrid w:val="0"/>
                <w:color w:val="000000"/>
                <w:sz w:val="22"/>
                <w:szCs w:val="22"/>
                <w:highlight w:val="lightGray"/>
              </w:rPr>
              <w:t>[ANO/NE]</w:t>
            </w:r>
          </w:p>
        </w:tc>
      </w:tr>
    </w:tbl>
    <w:p w14:paraId="175CDF84" w14:textId="77777777" w:rsidR="009F599C" w:rsidRDefault="009F599C" w:rsidP="009F599C">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2BC077D8" w14:textId="77777777" w:rsidR="00154E2C" w:rsidRDefault="00154E2C"/>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553"/>
        <w:gridCol w:w="1975"/>
      </w:tblGrid>
      <w:tr w:rsidR="009A4250" w:rsidRPr="005A111D" w14:paraId="3F4B7A85" w14:textId="77777777" w:rsidTr="00E71317">
        <w:trPr>
          <w:trHeight w:val="438"/>
        </w:trPr>
        <w:tc>
          <w:tcPr>
            <w:tcW w:w="10094" w:type="dxa"/>
            <w:gridSpan w:val="3"/>
          </w:tcPr>
          <w:p w14:paraId="013A93F9" w14:textId="77777777" w:rsidR="009A4250" w:rsidRPr="005A111D" w:rsidRDefault="009A4250" w:rsidP="009A4250">
            <w:pPr>
              <w:tabs>
                <w:tab w:val="left" w:pos="284"/>
              </w:tabs>
              <w:spacing w:before="80"/>
              <w:jc w:val="both"/>
              <w:rPr>
                <w:rFonts w:ascii="Arial" w:hAnsi="Arial" w:cs="Arial"/>
                <w:b/>
                <w:i/>
                <w:snapToGrid w:val="0"/>
                <w:color w:val="000000"/>
                <w:sz w:val="22"/>
                <w:szCs w:val="22"/>
                <w:highlight w:val="lightGray"/>
              </w:rPr>
            </w:pPr>
            <w:r w:rsidRPr="005A111D">
              <w:rPr>
                <w:rFonts w:ascii="Arial" w:hAnsi="Arial" w:cs="Arial"/>
                <w:b/>
                <w:snapToGrid w:val="0"/>
                <w:color w:val="000000"/>
                <w:sz w:val="22"/>
                <w:szCs w:val="22"/>
              </w:rPr>
              <w:lastRenderedPageBreak/>
              <w:t>Konstrukce</w:t>
            </w:r>
          </w:p>
        </w:tc>
      </w:tr>
      <w:tr w:rsidR="009A4250" w:rsidRPr="00E659A1" w14:paraId="2D110AD8" w14:textId="77777777" w:rsidTr="00E71317">
        <w:tc>
          <w:tcPr>
            <w:tcW w:w="5566" w:type="dxa"/>
          </w:tcPr>
          <w:p w14:paraId="4DA80999" w14:textId="6A4CE1E2" w:rsidR="009A4250" w:rsidRDefault="009A4250" w:rsidP="009A4250">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Nádoba s</w:t>
            </w:r>
            <w:r w:rsidR="002C6693">
              <w:rPr>
                <w:rFonts w:ascii="Arial" w:hAnsi="Arial" w:cs="Arial"/>
                <w:snapToGrid w:val="0"/>
                <w:color w:val="000000"/>
                <w:sz w:val="22"/>
                <w:szCs w:val="22"/>
              </w:rPr>
              <w:t xml:space="preserve"> izolačním </w:t>
            </w:r>
            <w:r>
              <w:rPr>
                <w:rFonts w:ascii="Arial" w:hAnsi="Arial" w:cs="Arial"/>
                <w:snapToGrid w:val="0"/>
                <w:color w:val="000000"/>
                <w:sz w:val="22"/>
                <w:szCs w:val="22"/>
              </w:rPr>
              <w:t>plynem</w:t>
            </w:r>
          </w:p>
        </w:tc>
        <w:tc>
          <w:tcPr>
            <w:tcW w:w="2553" w:type="dxa"/>
          </w:tcPr>
          <w:p w14:paraId="42850A40" w14:textId="77777777" w:rsidR="009A4250" w:rsidRDefault="009A4250" w:rsidP="009A42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Hermeticky uzavřená tlaková nádoba</w:t>
            </w:r>
          </w:p>
        </w:tc>
        <w:tc>
          <w:tcPr>
            <w:tcW w:w="1975" w:type="dxa"/>
          </w:tcPr>
          <w:p w14:paraId="04E700A9" w14:textId="77777777" w:rsidR="009A4250" w:rsidRPr="00E659A1" w:rsidRDefault="009A4250" w:rsidP="009A4250">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9A4250" w:rsidRPr="00E659A1" w14:paraId="57AB5151" w14:textId="77777777" w:rsidTr="00E71317">
        <w:tc>
          <w:tcPr>
            <w:tcW w:w="5566" w:type="dxa"/>
          </w:tcPr>
          <w:p w14:paraId="01D9C3D5" w14:textId="77777777" w:rsidR="009A4250" w:rsidRDefault="009A4250" w:rsidP="009A4250">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Izolační medium</w:t>
            </w:r>
          </w:p>
        </w:tc>
        <w:tc>
          <w:tcPr>
            <w:tcW w:w="2553" w:type="dxa"/>
          </w:tcPr>
          <w:p w14:paraId="1A3A812C" w14:textId="69DF5FF4" w:rsidR="009A4250" w:rsidRDefault="00EB2F11" w:rsidP="009A42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Plyn přírodního původu</w:t>
            </w:r>
            <w:r w:rsidR="00325B4C">
              <w:rPr>
                <w:rFonts w:ascii="Arial" w:hAnsi="Arial" w:cs="Arial"/>
                <w:snapToGrid w:val="0"/>
                <w:color w:val="000000"/>
                <w:sz w:val="22"/>
                <w:szCs w:val="22"/>
              </w:rPr>
              <w:t>, neobsahující fluorované skleníkové plyny, takzvané F-plyny</w:t>
            </w:r>
          </w:p>
        </w:tc>
        <w:tc>
          <w:tcPr>
            <w:tcW w:w="1975" w:type="dxa"/>
          </w:tcPr>
          <w:p w14:paraId="517A30B4" w14:textId="77777777" w:rsidR="009A4250" w:rsidRPr="00E659A1" w:rsidRDefault="009A4250" w:rsidP="009A4250">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9A4250" w:rsidRPr="00E659A1" w14:paraId="0631183E" w14:textId="77777777" w:rsidTr="00E71317">
        <w:tc>
          <w:tcPr>
            <w:tcW w:w="5566" w:type="dxa"/>
          </w:tcPr>
          <w:p w14:paraId="625B67CA" w14:textId="09D2C4A1" w:rsidR="009A4250" w:rsidRDefault="009A4250" w:rsidP="009A4250">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Těsnost tlakové nádoby s</w:t>
            </w:r>
            <w:r w:rsidR="0065563C">
              <w:rPr>
                <w:rFonts w:ascii="Arial" w:hAnsi="Arial" w:cs="Arial"/>
                <w:snapToGrid w:val="0"/>
                <w:color w:val="000000"/>
                <w:sz w:val="22"/>
                <w:szCs w:val="22"/>
              </w:rPr>
              <w:t xml:space="preserve"> izolačním </w:t>
            </w:r>
            <w:r>
              <w:rPr>
                <w:rFonts w:ascii="Arial" w:hAnsi="Arial" w:cs="Arial"/>
                <w:snapToGrid w:val="0"/>
                <w:color w:val="000000"/>
                <w:sz w:val="22"/>
                <w:szCs w:val="22"/>
              </w:rPr>
              <w:t>plynem</w:t>
            </w:r>
          </w:p>
        </w:tc>
        <w:tc>
          <w:tcPr>
            <w:tcW w:w="2553" w:type="dxa"/>
          </w:tcPr>
          <w:p w14:paraId="67A9A8A4" w14:textId="77777777" w:rsidR="009A4250" w:rsidRDefault="009A4250" w:rsidP="009A42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Min. 40 let</w:t>
            </w:r>
          </w:p>
        </w:tc>
        <w:tc>
          <w:tcPr>
            <w:tcW w:w="1975" w:type="dxa"/>
          </w:tcPr>
          <w:p w14:paraId="72B789DF" w14:textId="77777777" w:rsidR="009A4250" w:rsidRPr="00E659A1" w:rsidRDefault="009A4250" w:rsidP="009A4250">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9A4250" w:rsidRPr="00E659A1" w14:paraId="26F341E9" w14:textId="77777777" w:rsidTr="00E71317">
        <w:tc>
          <w:tcPr>
            <w:tcW w:w="5566" w:type="dxa"/>
          </w:tcPr>
          <w:p w14:paraId="6786807D" w14:textId="7A25F6A5" w:rsidR="009A4250" w:rsidRDefault="009A4250" w:rsidP="009A4250">
            <w:pPr>
              <w:tabs>
                <w:tab w:val="left" w:pos="284"/>
              </w:tabs>
              <w:spacing w:before="80"/>
              <w:ind w:left="142" w:hanging="142"/>
              <w:jc w:val="both"/>
              <w:rPr>
                <w:rFonts w:ascii="Arial" w:hAnsi="Arial" w:cs="Arial"/>
                <w:snapToGrid w:val="0"/>
                <w:color w:val="000000"/>
              </w:rPr>
            </w:pPr>
            <w:r w:rsidRPr="00DC25E9">
              <w:rPr>
                <w:rFonts w:ascii="Arial" w:hAnsi="Arial" w:cs="Arial"/>
                <w:snapToGrid w:val="0"/>
                <w:color w:val="000000"/>
                <w:sz w:val="22"/>
                <w:szCs w:val="22"/>
              </w:rPr>
              <w:t xml:space="preserve">Míra úniku </w:t>
            </w:r>
            <w:r w:rsidR="00E777CA">
              <w:rPr>
                <w:rFonts w:ascii="Arial" w:hAnsi="Arial" w:cs="Arial"/>
                <w:snapToGrid w:val="0"/>
                <w:color w:val="000000"/>
                <w:sz w:val="22"/>
                <w:szCs w:val="22"/>
              </w:rPr>
              <w:t xml:space="preserve">izolačního </w:t>
            </w:r>
            <w:r w:rsidRPr="00DC25E9">
              <w:rPr>
                <w:rFonts w:ascii="Arial" w:hAnsi="Arial" w:cs="Arial"/>
                <w:snapToGrid w:val="0"/>
                <w:color w:val="000000"/>
                <w:sz w:val="22"/>
                <w:szCs w:val="22"/>
              </w:rPr>
              <w:t>plynu (relativní hodnota úniku)</w:t>
            </w:r>
            <w:r w:rsidRPr="007B6AAF">
              <w:rPr>
                <w:rFonts w:ascii="Arial" w:hAnsi="Arial" w:cs="Arial"/>
                <w:snapToGrid w:val="0"/>
                <w:color w:val="000000"/>
              </w:rPr>
              <w:tab/>
            </w:r>
            <w:r w:rsidRPr="007B6AAF">
              <w:rPr>
                <w:rFonts w:ascii="Arial" w:hAnsi="Arial" w:cs="Arial"/>
                <w:snapToGrid w:val="0"/>
                <w:color w:val="000000"/>
              </w:rPr>
              <w:tab/>
            </w:r>
          </w:p>
        </w:tc>
        <w:tc>
          <w:tcPr>
            <w:tcW w:w="2553" w:type="dxa"/>
            <w:vAlign w:val="center"/>
          </w:tcPr>
          <w:p w14:paraId="2DFC1EFE" w14:textId="0DEED365" w:rsidR="009A4250" w:rsidRDefault="009A4250" w:rsidP="009A4250">
            <w:pPr>
              <w:tabs>
                <w:tab w:val="left" w:pos="284"/>
              </w:tabs>
              <w:spacing w:before="80"/>
              <w:jc w:val="both"/>
              <w:rPr>
                <w:rFonts w:ascii="Arial" w:hAnsi="Arial" w:cs="Arial"/>
                <w:snapToGrid w:val="0"/>
                <w:color w:val="000000"/>
              </w:rPr>
            </w:pPr>
            <w:r w:rsidRPr="00D32256">
              <w:rPr>
                <w:rFonts w:ascii="Arial" w:hAnsi="Arial" w:cs="Arial"/>
                <w:snapToGrid w:val="0"/>
                <w:color w:val="000000"/>
                <w:sz w:val="22"/>
                <w:szCs w:val="22"/>
              </w:rPr>
              <w:t>max. 0,1 % za rok</w:t>
            </w:r>
          </w:p>
        </w:tc>
        <w:tc>
          <w:tcPr>
            <w:tcW w:w="1975" w:type="dxa"/>
            <w:vAlign w:val="center"/>
          </w:tcPr>
          <w:p w14:paraId="3C3DB91C" w14:textId="19673901" w:rsidR="009A4250" w:rsidRPr="005C6B03" w:rsidRDefault="009A4250" w:rsidP="009A4250">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E659A1" w14:paraId="3271E222" w14:textId="77777777" w:rsidTr="00E71317">
        <w:tc>
          <w:tcPr>
            <w:tcW w:w="5566" w:type="dxa"/>
          </w:tcPr>
          <w:p w14:paraId="7CA35A89" w14:textId="1D949DA8" w:rsidR="00373815" w:rsidRPr="00312AE8" w:rsidRDefault="00373815" w:rsidP="00373815">
            <w:pPr>
              <w:tabs>
                <w:tab w:val="left" w:pos="284"/>
              </w:tabs>
              <w:spacing w:before="80"/>
              <w:ind w:left="142" w:hanging="142"/>
              <w:jc w:val="both"/>
              <w:rPr>
                <w:rFonts w:ascii="Arial" w:hAnsi="Arial" w:cs="Arial"/>
                <w:noProof/>
              </w:rPr>
            </w:pPr>
            <w:r>
              <w:rPr>
                <w:rFonts w:ascii="Arial" w:hAnsi="Arial" w:cs="Arial"/>
                <w:snapToGrid w:val="0"/>
                <w:color w:val="000000"/>
                <w:sz w:val="22"/>
                <w:szCs w:val="22"/>
              </w:rPr>
              <w:t>Hodnota</w:t>
            </w:r>
            <w:r w:rsidR="00014F85">
              <w:rPr>
                <w:rFonts w:ascii="Arial" w:hAnsi="Arial" w:cs="Arial"/>
                <w:snapToGrid w:val="0"/>
                <w:color w:val="000000"/>
                <w:sz w:val="22"/>
                <w:szCs w:val="22"/>
              </w:rPr>
              <w:t xml:space="preserve"> koeficientu GWP (</w:t>
            </w:r>
            <w:proofErr w:type="spellStart"/>
            <w:r w:rsidR="00014F85">
              <w:rPr>
                <w:rFonts w:ascii="Arial" w:hAnsi="Arial" w:cs="Arial"/>
                <w:snapToGrid w:val="0"/>
                <w:color w:val="000000"/>
                <w:sz w:val="22"/>
                <w:szCs w:val="22"/>
              </w:rPr>
              <w:t>Global</w:t>
            </w:r>
            <w:proofErr w:type="spellEnd"/>
            <w:r w:rsidR="00014F85">
              <w:rPr>
                <w:rFonts w:ascii="Arial" w:hAnsi="Arial" w:cs="Arial"/>
                <w:snapToGrid w:val="0"/>
                <w:color w:val="000000"/>
                <w:sz w:val="22"/>
                <w:szCs w:val="22"/>
              </w:rPr>
              <w:t xml:space="preserve"> </w:t>
            </w:r>
            <w:proofErr w:type="spellStart"/>
            <w:r w:rsidR="00014F85">
              <w:rPr>
                <w:rFonts w:ascii="Arial" w:hAnsi="Arial" w:cs="Arial"/>
                <w:snapToGrid w:val="0"/>
                <w:color w:val="000000"/>
                <w:sz w:val="22"/>
                <w:szCs w:val="22"/>
              </w:rPr>
              <w:t>Warming</w:t>
            </w:r>
            <w:proofErr w:type="spellEnd"/>
            <w:r w:rsidR="00014F85">
              <w:rPr>
                <w:rFonts w:ascii="Arial" w:hAnsi="Arial" w:cs="Arial"/>
                <w:snapToGrid w:val="0"/>
                <w:color w:val="000000"/>
                <w:sz w:val="22"/>
                <w:szCs w:val="22"/>
              </w:rPr>
              <w:t xml:space="preserve"> </w:t>
            </w:r>
            <w:proofErr w:type="spellStart"/>
            <w:r w:rsidR="00014F85">
              <w:rPr>
                <w:rFonts w:ascii="Arial" w:hAnsi="Arial" w:cs="Arial"/>
                <w:snapToGrid w:val="0"/>
                <w:color w:val="000000"/>
                <w:sz w:val="22"/>
                <w:szCs w:val="22"/>
              </w:rPr>
              <w:t>Potential</w:t>
            </w:r>
            <w:proofErr w:type="spellEnd"/>
            <w:r w:rsidR="00014F85">
              <w:rPr>
                <w:rFonts w:ascii="Arial" w:hAnsi="Arial" w:cs="Arial"/>
                <w:snapToGrid w:val="0"/>
                <w:color w:val="000000"/>
                <w:sz w:val="22"/>
                <w:szCs w:val="22"/>
              </w:rPr>
              <w:t>)</w:t>
            </w:r>
          </w:p>
        </w:tc>
        <w:tc>
          <w:tcPr>
            <w:tcW w:w="2553" w:type="dxa"/>
          </w:tcPr>
          <w:p w14:paraId="21D547C3" w14:textId="580CAE8C" w:rsidR="00373815" w:rsidRPr="00312AE8" w:rsidDel="00B3138D" w:rsidRDefault="00051C32" w:rsidP="00373815">
            <w:pPr>
              <w:tabs>
                <w:tab w:val="left" w:pos="284"/>
              </w:tabs>
              <w:spacing w:before="80"/>
              <w:jc w:val="both"/>
              <w:rPr>
                <w:rFonts w:ascii="Arial" w:hAnsi="Arial" w:cs="Arial"/>
                <w:noProof/>
              </w:rPr>
            </w:pPr>
            <w:r>
              <w:rPr>
                <w:rFonts w:ascii="Arial" w:hAnsi="Arial" w:cs="Arial"/>
                <w:snapToGrid w:val="0"/>
                <w:color w:val="000000"/>
                <w:sz w:val="22"/>
                <w:szCs w:val="22"/>
              </w:rPr>
              <w:t>GWP ≤ 1</w:t>
            </w:r>
          </w:p>
        </w:tc>
        <w:tc>
          <w:tcPr>
            <w:tcW w:w="1975" w:type="dxa"/>
          </w:tcPr>
          <w:p w14:paraId="0E2EBF69" w14:textId="76A55D10" w:rsidR="00373815" w:rsidRPr="00734BED" w:rsidRDefault="00C72CE7"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FE0F73" w:rsidRPr="00E659A1" w14:paraId="0AAC6A6F" w14:textId="77777777" w:rsidTr="00E71317">
        <w:tc>
          <w:tcPr>
            <w:tcW w:w="5566" w:type="dxa"/>
          </w:tcPr>
          <w:p w14:paraId="1BEAD02A" w14:textId="17E56B5B" w:rsidR="00FE0F73" w:rsidRDefault="00AC4DFD" w:rsidP="00373815">
            <w:pPr>
              <w:tabs>
                <w:tab w:val="left" w:pos="284"/>
              </w:tabs>
              <w:spacing w:before="80"/>
              <w:ind w:left="142" w:hanging="142"/>
              <w:jc w:val="both"/>
              <w:rPr>
                <w:rFonts w:ascii="Arial" w:hAnsi="Arial" w:cs="Arial"/>
                <w:snapToGrid w:val="0"/>
                <w:color w:val="000000"/>
              </w:rPr>
            </w:pPr>
            <w:r w:rsidRPr="00AC4DFD">
              <w:rPr>
                <w:rFonts w:ascii="Arial" w:hAnsi="Arial" w:cs="Arial"/>
                <w:snapToGrid w:val="0"/>
                <w:color w:val="000000"/>
                <w:sz w:val="22"/>
                <w:szCs w:val="22"/>
              </w:rPr>
              <w:t>Složení směsi plynů izolačního média</w:t>
            </w:r>
          </w:p>
        </w:tc>
        <w:tc>
          <w:tcPr>
            <w:tcW w:w="2553" w:type="dxa"/>
          </w:tcPr>
          <w:p w14:paraId="1A409F38" w14:textId="77777777" w:rsidR="00FE0F73" w:rsidRDefault="00FE0F73" w:rsidP="00373815">
            <w:pPr>
              <w:tabs>
                <w:tab w:val="left" w:pos="284"/>
              </w:tabs>
              <w:spacing w:before="80"/>
              <w:jc w:val="both"/>
              <w:rPr>
                <w:rFonts w:ascii="Arial" w:hAnsi="Arial" w:cs="Arial"/>
                <w:snapToGrid w:val="0"/>
                <w:color w:val="000000"/>
              </w:rPr>
            </w:pPr>
          </w:p>
        </w:tc>
        <w:tc>
          <w:tcPr>
            <w:tcW w:w="1975" w:type="dxa"/>
          </w:tcPr>
          <w:p w14:paraId="3C28F785" w14:textId="7522AEC9" w:rsidR="00FE0F73" w:rsidRPr="006D2ECA" w:rsidRDefault="00AC4DFD" w:rsidP="00373815">
            <w:pPr>
              <w:tabs>
                <w:tab w:val="left" w:pos="284"/>
              </w:tabs>
              <w:spacing w:before="80"/>
              <w:jc w:val="both"/>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373815" w:rsidRPr="00E659A1" w14:paraId="7D81E6B9" w14:textId="77777777" w:rsidTr="00E71317">
        <w:tc>
          <w:tcPr>
            <w:tcW w:w="5566" w:type="dxa"/>
          </w:tcPr>
          <w:p w14:paraId="247BA91D"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Bezúdržbový provoz nádoby s aktivními částmi</w:t>
            </w:r>
          </w:p>
        </w:tc>
        <w:tc>
          <w:tcPr>
            <w:tcW w:w="2553" w:type="dxa"/>
          </w:tcPr>
          <w:p w14:paraId="371385EB"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975" w:type="dxa"/>
          </w:tcPr>
          <w:p w14:paraId="03054DAF" w14:textId="77777777" w:rsidR="00373815" w:rsidRPr="00E659A1" w:rsidRDefault="00373815" w:rsidP="00373815">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373815" w:rsidRPr="00E659A1" w14:paraId="552BC8EF" w14:textId="77777777" w:rsidTr="00E71317">
        <w:tc>
          <w:tcPr>
            <w:tcW w:w="5566" w:type="dxa"/>
          </w:tcPr>
          <w:p w14:paraId="7B7D313B"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Značení rozvaděče</w:t>
            </w:r>
          </w:p>
        </w:tc>
        <w:tc>
          <w:tcPr>
            <w:tcW w:w="2553" w:type="dxa"/>
          </w:tcPr>
          <w:p w14:paraId="0CD6961A"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V souladu s </w:t>
            </w:r>
            <w:r w:rsidRPr="004C4C36">
              <w:rPr>
                <w:rFonts w:ascii="Arial" w:hAnsi="Arial" w:cs="Arial"/>
                <w:noProof/>
                <w:sz w:val="22"/>
                <w:szCs w:val="22"/>
              </w:rPr>
              <w:t>Nařízením</w:t>
            </w:r>
            <w:r>
              <w:rPr>
                <w:rFonts w:ascii="Arial" w:hAnsi="Arial" w:cs="Arial"/>
                <w:noProof/>
                <w:sz w:val="22"/>
                <w:szCs w:val="22"/>
              </w:rPr>
              <w:t xml:space="preserve"> </w:t>
            </w:r>
            <w:r w:rsidRPr="004C4C36">
              <w:rPr>
                <w:rFonts w:ascii="Arial" w:hAnsi="Arial" w:cs="Arial"/>
                <w:noProof/>
                <w:sz w:val="22"/>
                <w:szCs w:val="22"/>
              </w:rPr>
              <w:t>Komise</w:t>
            </w:r>
            <w:r>
              <w:rPr>
                <w:rFonts w:ascii="Arial" w:hAnsi="Arial" w:cs="Arial"/>
                <w:noProof/>
                <w:sz w:val="22"/>
                <w:szCs w:val="22"/>
              </w:rPr>
              <w:t xml:space="preserve"> </w:t>
            </w:r>
            <w:r w:rsidRPr="004C4C36">
              <w:rPr>
                <w:rFonts w:ascii="Arial" w:hAnsi="Arial" w:cs="Arial"/>
                <w:noProof/>
                <w:sz w:val="22"/>
                <w:szCs w:val="22"/>
              </w:rPr>
              <w:t>(ES) č. 1497/2007</w:t>
            </w:r>
            <w:r>
              <w:rPr>
                <w:rFonts w:ascii="Arial" w:hAnsi="Arial" w:cs="Arial"/>
                <w:noProof/>
                <w:sz w:val="22"/>
                <w:szCs w:val="22"/>
              </w:rPr>
              <w:t xml:space="preserve"> a č.517/2014</w:t>
            </w:r>
          </w:p>
        </w:tc>
        <w:tc>
          <w:tcPr>
            <w:tcW w:w="1975" w:type="dxa"/>
          </w:tcPr>
          <w:p w14:paraId="1F492C0E" w14:textId="77777777" w:rsidR="00373815" w:rsidRPr="00E659A1" w:rsidRDefault="00373815" w:rsidP="00373815">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373815" w:rsidRPr="005C6B03" w14:paraId="41E9311B" w14:textId="77777777" w:rsidTr="00E71317">
        <w:tc>
          <w:tcPr>
            <w:tcW w:w="5566" w:type="dxa"/>
          </w:tcPr>
          <w:p w14:paraId="0BC86D57"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Směr úniku přetlaku při </w:t>
            </w:r>
            <w:proofErr w:type="spellStart"/>
            <w:proofErr w:type="gramStart"/>
            <w:r>
              <w:rPr>
                <w:rFonts w:ascii="Arial" w:hAnsi="Arial" w:cs="Arial"/>
                <w:snapToGrid w:val="0"/>
                <w:color w:val="000000"/>
                <w:sz w:val="22"/>
                <w:szCs w:val="22"/>
              </w:rPr>
              <w:t>obl.zkratu</w:t>
            </w:r>
            <w:proofErr w:type="spellEnd"/>
            <w:proofErr w:type="gramEnd"/>
          </w:p>
        </w:tc>
        <w:tc>
          <w:tcPr>
            <w:tcW w:w="2553" w:type="dxa"/>
          </w:tcPr>
          <w:p w14:paraId="23176764"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Dolu do kabelového kanálu</w:t>
            </w:r>
          </w:p>
        </w:tc>
        <w:tc>
          <w:tcPr>
            <w:tcW w:w="1975" w:type="dxa"/>
          </w:tcPr>
          <w:p w14:paraId="53E6376D" w14:textId="77777777" w:rsidR="00373815" w:rsidRPr="005C6B03" w:rsidRDefault="00373815" w:rsidP="00373815">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373815" w:rsidRPr="005C6B03" w14:paraId="13ADE3FB" w14:textId="77777777" w:rsidTr="00E71317">
        <w:tc>
          <w:tcPr>
            <w:tcW w:w="5566" w:type="dxa"/>
          </w:tcPr>
          <w:p w14:paraId="2A0DB0DA"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Výška rozvaděče</w:t>
            </w:r>
          </w:p>
        </w:tc>
        <w:tc>
          <w:tcPr>
            <w:tcW w:w="2553" w:type="dxa"/>
          </w:tcPr>
          <w:p w14:paraId="6A465F14"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1400 mm</w:t>
            </w:r>
          </w:p>
        </w:tc>
        <w:tc>
          <w:tcPr>
            <w:tcW w:w="1975" w:type="dxa"/>
          </w:tcPr>
          <w:p w14:paraId="28BA71D6" w14:textId="08143E6A" w:rsidR="00373815" w:rsidRPr="005C6B03" w:rsidRDefault="00373815" w:rsidP="00373815">
            <w:pPr>
              <w:tabs>
                <w:tab w:val="left" w:pos="284"/>
              </w:tabs>
              <w:spacing w:before="80"/>
              <w:jc w:val="both"/>
              <w:rPr>
                <w:rFonts w:ascii="Arial" w:hAnsi="Arial" w:cs="Arial"/>
                <w:i/>
                <w:snapToGrid w:val="0"/>
                <w:color w:val="000000"/>
                <w:sz w:val="22"/>
                <w:szCs w:val="22"/>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66B8D8DE" w14:textId="77777777" w:rsidTr="00E71317">
        <w:tc>
          <w:tcPr>
            <w:tcW w:w="5566" w:type="dxa"/>
          </w:tcPr>
          <w:p w14:paraId="110FC15E" w14:textId="77777777" w:rsidR="00373815" w:rsidRDefault="00373815" w:rsidP="00373815">
            <w:pPr>
              <w:tabs>
                <w:tab w:val="left" w:pos="284"/>
              </w:tabs>
              <w:spacing w:before="80"/>
              <w:ind w:left="142" w:hanging="142"/>
              <w:jc w:val="both"/>
              <w:rPr>
                <w:rFonts w:ascii="Arial" w:hAnsi="Arial" w:cs="Arial"/>
                <w:snapToGrid w:val="0"/>
                <w:color w:val="000000"/>
              </w:rPr>
            </w:pPr>
            <w:r w:rsidRPr="0063544B">
              <w:rPr>
                <w:rFonts w:ascii="Arial" w:hAnsi="Arial" w:cs="Arial"/>
                <w:snapToGrid w:val="0"/>
                <w:color w:val="000000"/>
                <w:sz w:val="22"/>
                <w:szCs w:val="22"/>
              </w:rPr>
              <w:t>Snížená výška rozvaděče</w:t>
            </w:r>
          </w:p>
        </w:tc>
        <w:tc>
          <w:tcPr>
            <w:tcW w:w="2553" w:type="dxa"/>
          </w:tcPr>
          <w:p w14:paraId="2479FAEF" w14:textId="03B9E737" w:rsidR="00373815" w:rsidRDefault="00373815" w:rsidP="00373815">
            <w:pPr>
              <w:tabs>
                <w:tab w:val="left" w:pos="284"/>
              </w:tabs>
              <w:spacing w:before="80"/>
              <w:jc w:val="both"/>
              <w:rPr>
                <w:rFonts w:ascii="Arial" w:hAnsi="Arial" w:cs="Arial"/>
                <w:snapToGrid w:val="0"/>
                <w:color w:val="000000"/>
              </w:rPr>
            </w:pPr>
            <w:r>
              <w:rPr>
                <w:rFonts w:ascii="Arial" w:hAnsi="Arial" w:cs="Arial"/>
                <w:snapToGrid w:val="0"/>
                <w:color w:val="000000"/>
                <w:sz w:val="22"/>
                <w:szCs w:val="22"/>
              </w:rPr>
              <w:t>˂1400 mm</w:t>
            </w:r>
          </w:p>
        </w:tc>
        <w:tc>
          <w:tcPr>
            <w:tcW w:w="1975" w:type="dxa"/>
          </w:tcPr>
          <w:p w14:paraId="769C56BF" w14:textId="3FEFD21D" w:rsidR="00373815" w:rsidRPr="005C6B03"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1A4F1F50" w14:textId="77777777" w:rsidTr="00E71317">
        <w:tc>
          <w:tcPr>
            <w:tcW w:w="5566" w:type="dxa"/>
          </w:tcPr>
          <w:p w14:paraId="787A03B1" w14:textId="15E389BA" w:rsidR="00373815" w:rsidRPr="00895DDE" w:rsidRDefault="00373815" w:rsidP="00373815">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KT/ET v kompaktním provedení</w:t>
            </w:r>
          </w:p>
        </w:tc>
        <w:tc>
          <w:tcPr>
            <w:tcW w:w="2553" w:type="dxa"/>
          </w:tcPr>
          <w:p w14:paraId="7BEC9748" w14:textId="65380A30" w:rsidR="00373815" w:rsidRPr="00895DDE" w:rsidRDefault="00373815" w:rsidP="00373815">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max. 820 mm</w:t>
            </w:r>
          </w:p>
        </w:tc>
        <w:tc>
          <w:tcPr>
            <w:tcW w:w="1975" w:type="dxa"/>
          </w:tcPr>
          <w:p w14:paraId="3E749A45" w14:textId="6E5C7A6C" w:rsidR="00373815" w:rsidRPr="006D2ECA"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28BEDC1A" w14:textId="77777777" w:rsidTr="00E71317">
        <w:tc>
          <w:tcPr>
            <w:tcW w:w="5566" w:type="dxa"/>
          </w:tcPr>
          <w:p w14:paraId="61618A4A" w14:textId="45B08057" w:rsidR="00373815" w:rsidRPr="00895DDE" w:rsidRDefault="00373815" w:rsidP="00373815">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KKT v kompaktním provedení</w:t>
            </w:r>
          </w:p>
        </w:tc>
        <w:tc>
          <w:tcPr>
            <w:tcW w:w="2553" w:type="dxa"/>
          </w:tcPr>
          <w:p w14:paraId="7603162A" w14:textId="460CCBB3" w:rsidR="00373815" w:rsidRPr="00895DDE" w:rsidRDefault="00373815" w:rsidP="00373815">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max. 1</w:t>
            </w:r>
            <w:r w:rsidR="002804DD">
              <w:rPr>
                <w:rFonts w:ascii="Arial" w:hAnsi="Arial" w:cs="Arial"/>
                <w:snapToGrid w:val="0"/>
                <w:color w:val="000000"/>
                <w:sz w:val="22"/>
                <w:szCs w:val="22"/>
              </w:rPr>
              <w:t>215</w:t>
            </w:r>
            <w:r w:rsidRPr="00895DDE">
              <w:rPr>
                <w:rFonts w:ascii="Arial" w:hAnsi="Arial" w:cs="Arial"/>
                <w:snapToGrid w:val="0"/>
                <w:color w:val="000000"/>
                <w:sz w:val="22"/>
                <w:szCs w:val="22"/>
              </w:rPr>
              <w:t xml:space="preserve"> mm</w:t>
            </w:r>
          </w:p>
        </w:tc>
        <w:tc>
          <w:tcPr>
            <w:tcW w:w="1975" w:type="dxa"/>
          </w:tcPr>
          <w:p w14:paraId="6F764EED" w14:textId="6CD183E8" w:rsidR="00373815" w:rsidRPr="006D2ECA"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6AAE8B7D" w14:textId="77777777" w:rsidTr="00E71317">
        <w:tc>
          <w:tcPr>
            <w:tcW w:w="5566" w:type="dxa"/>
          </w:tcPr>
          <w:p w14:paraId="7EF5ECBF" w14:textId="79805E28" w:rsidR="00373815" w:rsidRPr="00895DDE" w:rsidRDefault="00373815" w:rsidP="00373815">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KKKT v kompaktním provedení</w:t>
            </w:r>
          </w:p>
        </w:tc>
        <w:tc>
          <w:tcPr>
            <w:tcW w:w="2553" w:type="dxa"/>
          </w:tcPr>
          <w:p w14:paraId="3B885A17" w14:textId="5F4EBB3A" w:rsidR="00373815" w:rsidRPr="00895DDE" w:rsidRDefault="00373815" w:rsidP="00373815">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max. 1</w:t>
            </w:r>
            <w:r w:rsidR="00895DDE">
              <w:rPr>
                <w:rFonts w:ascii="Arial" w:hAnsi="Arial" w:cs="Arial"/>
                <w:snapToGrid w:val="0"/>
                <w:color w:val="000000"/>
                <w:sz w:val="22"/>
                <w:szCs w:val="22"/>
              </w:rPr>
              <w:t>615</w:t>
            </w:r>
            <w:r w:rsidRPr="00895DDE">
              <w:rPr>
                <w:rFonts w:ascii="Arial" w:hAnsi="Arial" w:cs="Arial"/>
                <w:snapToGrid w:val="0"/>
                <w:color w:val="000000"/>
                <w:sz w:val="22"/>
                <w:szCs w:val="22"/>
              </w:rPr>
              <w:t xml:space="preserve"> mm</w:t>
            </w:r>
          </w:p>
        </w:tc>
        <w:tc>
          <w:tcPr>
            <w:tcW w:w="1975" w:type="dxa"/>
          </w:tcPr>
          <w:p w14:paraId="78F50430" w14:textId="3CBE5318" w:rsidR="00373815" w:rsidRPr="006D2ECA"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196B1F" w:rsidRPr="005C6B03" w14:paraId="765E01E1" w14:textId="77777777" w:rsidTr="00E71317">
        <w:tc>
          <w:tcPr>
            <w:tcW w:w="5566" w:type="dxa"/>
          </w:tcPr>
          <w:p w14:paraId="5AA1938C" w14:textId="24CD38FB" w:rsidR="00196B1F" w:rsidRPr="00895DDE" w:rsidRDefault="00196B1F" w:rsidP="00196B1F">
            <w:pPr>
              <w:tabs>
                <w:tab w:val="left" w:pos="284"/>
              </w:tabs>
              <w:spacing w:before="80"/>
              <w:ind w:left="142" w:hanging="142"/>
              <w:jc w:val="both"/>
              <w:rPr>
                <w:rFonts w:ascii="Arial" w:hAnsi="Arial" w:cs="Arial"/>
                <w:snapToGrid w:val="0"/>
                <w:color w:val="000000"/>
              </w:rPr>
            </w:pPr>
            <w:r w:rsidRPr="00895DDE">
              <w:rPr>
                <w:rFonts w:ascii="Arial" w:hAnsi="Arial" w:cs="Arial"/>
                <w:snapToGrid w:val="0"/>
                <w:color w:val="000000"/>
                <w:sz w:val="22"/>
                <w:szCs w:val="22"/>
              </w:rPr>
              <w:t>Maximální šířka rozvaděče v zapojení KKK</w:t>
            </w:r>
            <w:r>
              <w:rPr>
                <w:rFonts w:ascii="Arial" w:hAnsi="Arial" w:cs="Arial"/>
                <w:snapToGrid w:val="0"/>
                <w:color w:val="000000"/>
                <w:sz w:val="22"/>
                <w:szCs w:val="22"/>
              </w:rPr>
              <w:t>K</w:t>
            </w:r>
            <w:r w:rsidRPr="00895DDE">
              <w:rPr>
                <w:rFonts w:ascii="Arial" w:hAnsi="Arial" w:cs="Arial"/>
                <w:snapToGrid w:val="0"/>
                <w:color w:val="000000"/>
                <w:sz w:val="22"/>
                <w:szCs w:val="22"/>
              </w:rPr>
              <w:t xml:space="preserve"> v kompaktním provedení</w:t>
            </w:r>
          </w:p>
        </w:tc>
        <w:tc>
          <w:tcPr>
            <w:tcW w:w="2553" w:type="dxa"/>
          </w:tcPr>
          <w:p w14:paraId="03A6540E" w14:textId="2522412A" w:rsidR="00196B1F" w:rsidRPr="00895DDE" w:rsidRDefault="00196B1F" w:rsidP="00196B1F">
            <w:pPr>
              <w:tabs>
                <w:tab w:val="left" w:pos="284"/>
              </w:tabs>
              <w:spacing w:before="80"/>
              <w:jc w:val="both"/>
              <w:rPr>
                <w:rFonts w:ascii="Arial" w:hAnsi="Arial" w:cs="Arial"/>
                <w:snapToGrid w:val="0"/>
                <w:color w:val="000000"/>
              </w:rPr>
            </w:pPr>
            <w:r w:rsidRPr="00895DDE">
              <w:rPr>
                <w:rFonts w:ascii="Arial" w:hAnsi="Arial" w:cs="Arial"/>
                <w:snapToGrid w:val="0"/>
                <w:color w:val="000000"/>
                <w:sz w:val="22"/>
                <w:szCs w:val="22"/>
              </w:rPr>
              <w:t>max. 1</w:t>
            </w:r>
            <w:r>
              <w:rPr>
                <w:rFonts w:ascii="Arial" w:hAnsi="Arial" w:cs="Arial"/>
                <w:snapToGrid w:val="0"/>
                <w:color w:val="000000"/>
                <w:sz w:val="22"/>
                <w:szCs w:val="22"/>
              </w:rPr>
              <w:t>615</w:t>
            </w:r>
            <w:r w:rsidRPr="00895DDE">
              <w:rPr>
                <w:rFonts w:ascii="Arial" w:hAnsi="Arial" w:cs="Arial"/>
                <w:snapToGrid w:val="0"/>
                <w:color w:val="000000"/>
                <w:sz w:val="22"/>
                <w:szCs w:val="22"/>
              </w:rPr>
              <w:t xml:space="preserve"> mm</w:t>
            </w:r>
          </w:p>
        </w:tc>
        <w:tc>
          <w:tcPr>
            <w:tcW w:w="1975" w:type="dxa"/>
          </w:tcPr>
          <w:p w14:paraId="1EF349AC" w14:textId="2E2AB1D7" w:rsidR="00196B1F" w:rsidRPr="006D2ECA" w:rsidRDefault="00196B1F" w:rsidP="00196B1F">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196B1F" w:rsidRPr="005C6B03" w14:paraId="24875E60" w14:textId="77777777" w:rsidTr="00E71317">
        <w:tc>
          <w:tcPr>
            <w:tcW w:w="5566" w:type="dxa"/>
          </w:tcPr>
          <w:p w14:paraId="2A729884" w14:textId="02343D17" w:rsidR="00196B1F" w:rsidRPr="00895DDE" w:rsidRDefault="00196B1F" w:rsidP="00196B1F">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KKKTT v kompaktním provedení</w:t>
            </w:r>
          </w:p>
        </w:tc>
        <w:tc>
          <w:tcPr>
            <w:tcW w:w="2553" w:type="dxa"/>
          </w:tcPr>
          <w:p w14:paraId="0951C26B" w14:textId="6A718BD1" w:rsidR="00196B1F" w:rsidRPr="00895DDE" w:rsidRDefault="00196B1F" w:rsidP="00196B1F">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 xml:space="preserve">max. </w:t>
            </w:r>
            <w:r>
              <w:rPr>
                <w:rFonts w:ascii="Arial" w:hAnsi="Arial" w:cs="Arial"/>
                <w:snapToGrid w:val="0"/>
                <w:color w:val="000000"/>
                <w:sz w:val="22"/>
                <w:szCs w:val="22"/>
              </w:rPr>
              <w:t>21</w:t>
            </w:r>
            <w:r w:rsidRPr="00895DDE">
              <w:rPr>
                <w:rFonts w:ascii="Arial" w:hAnsi="Arial" w:cs="Arial"/>
                <w:snapToGrid w:val="0"/>
                <w:color w:val="000000"/>
                <w:sz w:val="22"/>
                <w:szCs w:val="22"/>
              </w:rPr>
              <w:t>00 mm</w:t>
            </w:r>
          </w:p>
        </w:tc>
        <w:tc>
          <w:tcPr>
            <w:tcW w:w="1975" w:type="dxa"/>
          </w:tcPr>
          <w:p w14:paraId="209C3AC5" w14:textId="6C868447" w:rsidR="00196B1F" w:rsidRPr="006D2ECA" w:rsidRDefault="00196B1F" w:rsidP="00196B1F">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196B1F" w:rsidRPr="005C6B03" w14:paraId="396C681B" w14:textId="77777777" w:rsidTr="00E71317">
        <w:tc>
          <w:tcPr>
            <w:tcW w:w="5566" w:type="dxa"/>
          </w:tcPr>
          <w:p w14:paraId="719F245A" w14:textId="22255E67" w:rsidR="00196B1F" w:rsidRPr="00895DDE" w:rsidRDefault="00196B1F" w:rsidP="00196B1F">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lastRenderedPageBreak/>
              <w:t>Maximální šířka rozvaděče v zapojení KKTT v kompaktním provedení</w:t>
            </w:r>
          </w:p>
        </w:tc>
        <w:tc>
          <w:tcPr>
            <w:tcW w:w="2553" w:type="dxa"/>
          </w:tcPr>
          <w:p w14:paraId="014282AA" w14:textId="210DB269" w:rsidR="00196B1F" w:rsidRPr="00895DDE" w:rsidRDefault="00196B1F" w:rsidP="00196B1F">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 xml:space="preserve">max. </w:t>
            </w:r>
            <w:r w:rsidR="00CF6F21">
              <w:rPr>
                <w:rFonts w:ascii="Arial" w:hAnsi="Arial" w:cs="Arial"/>
                <w:snapToGrid w:val="0"/>
                <w:color w:val="000000"/>
                <w:sz w:val="22"/>
                <w:szCs w:val="22"/>
              </w:rPr>
              <w:t>21</w:t>
            </w:r>
            <w:r w:rsidRPr="00895DDE">
              <w:rPr>
                <w:rFonts w:ascii="Arial" w:hAnsi="Arial" w:cs="Arial"/>
                <w:snapToGrid w:val="0"/>
                <w:color w:val="000000"/>
                <w:sz w:val="22"/>
                <w:szCs w:val="22"/>
              </w:rPr>
              <w:t>00 mm</w:t>
            </w:r>
          </w:p>
        </w:tc>
        <w:tc>
          <w:tcPr>
            <w:tcW w:w="1975" w:type="dxa"/>
          </w:tcPr>
          <w:p w14:paraId="6F9B71DF" w14:textId="4D666FE6" w:rsidR="00196B1F" w:rsidRPr="006D2ECA" w:rsidRDefault="00196B1F" w:rsidP="00196B1F">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CF6F21" w:rsidRPr="005C6B03" w14:paraId="2654F51A" w14:textId="77777777" w:rsidTr="00E71317">
        <w:tc>
          <w:tcPr>
            <w:tcW w:w="5566" w:type="dxa"/>
          </w:tcPr>
          <w:p w14:paraId="0075E3F0" w14:textId="6BC225D1" w:rsidR="00CF6F21" w:rsidRPr="00895DDE" w:rsidRDefault="00CF6F21" w:rsidP="00CF6F21">
            <w:pPr>
              <w:tabs>
                <w:tab w:val="left" w:pos="284"/>
              </w:tabs>
              <w:spacing w:before="80"/>
              <w:ind w:left="142" w:hanging="142"/>
              <w:jc w:val="both"/>
              <w:rPr>
                <w:rFonts w:ascii="Arial" w:hAnsi="Arial" w:cs="Arial"/>
                <w:snapToGrid w:val="0"/>
                <w:color w:val="000000"/>
              </w:rPr>
            </w:pPr>
            <w:r w:rsidRPr="00895DDE">
              <w:rPr>
                <w:rFonts w:ascii="Arial" w:hAnsi="Arial" w:cs="Arial"/>
                <w:snapToGrid w:val="0"/>
                <w:color w:val="000000"/>
                <w:sz w:val="22"/>
                <w:szCs w:val="22"/>
              </w:rPr>
              <w:t>Maximální šířka rozvaděče v zapojení KK</w:t>
            </w:r>
            <w:r w:rsidR="00002B33">
              <w:rPr>
                <w:rFonts w:ascii="Arial" w:hAnsi="Arial" w:cs="Arial"/>
                <w:snapToGrid w:val="0"/>
                <w:color w:val="000000"/>
                <w:sz w:val="22"/>
                <w:szCs w:val="22"/>
              </w:rPr>
              <w:t>KK</w:t>
            </w:r>
            <w:r w:rsidRPr="00895DDE">
              <w:rPr>
                <w:rFonts w:ascii="Arial" w:hAnsi="Arial" w:cs="Arial"/>
                <w:snapToGrid w:val="0"/>
                <w:color w:val="000000"/>
                <w:sz w:val="22"/>
                <w:szCs w:val="22"/>
              </w:rPr>
              <w:t>T v kompaktním provedení</w:t>
            </w:r>
          </w:p>
        </w:tc>
        <w:tc>
          <w:tcPr>
            <w:tcW w:w="2553" w:type="dxa"/>
          </w:tcPr>
          <w:p w14:paraId="45B60CE8" w14:textId="67949B01" w:rsidR="00CF6F21" w:rsidRPr="00895DDE" w:rsidRDefault="00CF6F21" w:rsidP="00CF6F21">
            <w:pPr>
              <w:tabs>
                <w:tab w:val="left" w:pos="284"/>
              </w:tabs>
              <w:spacing w:before="80"/>
              <w:jc w:val="both"/>
              <w:rPr>
                <w:rFonts w:ascii="Arial" w:hAnsi="Arial" w:cs="Arial"/>
                <w:snapToGrid w:val="0"/>
                <w:color w:val="000000"/>
              </w:rPr>
            </w:pPr>
            <w:r w:rsidRPr="00895DDE">
              <w:rPr>
                <w:rFonts w:ascii="Arial" w:hAnsi="Arial" w:cs="Arial"/>
                <w:snapToGrid w:val="0"/>
                <w:color w:val="000000"/>
                <w:sz w:val="22"/>
                <w:szCs w:val="22"/>
              </w:rPr>
              <w:t xml:space="preserve">max. </w:t>
            </w:r>
            <w:r>
              <w:rPr>
                <w:rFonts w:ascii="Arial" w:hAnsi="Arial" w:cs="Arial"/>
                <w:snapToGrid w:val="0"/>
                <w:color w:val="000000"/>
                <w:sz w:val="22"/>
                <w:szCs w:val="22"/>
              </w:rPr>
              <w:t>21</w:t>
            </w:r>
            <w:r w:rsidRPr="00895DDE">
              <w:rPr>
                <w:rFonts w:ascii="Arial" w:hAnsi="Arial" w:cs="Arial"/>
                <w:snapToGrid w:val="0"/>
                <w:color w:val="000000"/>
                <w:sz w:val="22"/>
                <w:szCs w:val="22"/>
              </w:rPr>
              <w:t>00 mm</w:t>
            </w:r>
          </w:p>
        </w:tc>
        <w:tc>
          <w:tcPr>
            <w:tcW w:w="1975" w:type="dxa"/>
          </w:tcPr>
          <w:p w14:paraId="741A0C40" w14:textId="4B0B5186" w:rsidR="00CF6F21" w:rsidRPr="006D2ECA" w:rsidRDefault="00CF6F21" w:rsidP="00CF6F21">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CF6F21" w:rsidRPr="005C6B03" w14:paraId="71788CEC" w14:textId="77777777" w:rsidTr="00E71317">
        <w:tc>
          <w:tcPr>
            <w:tcW w:w="5566" w:type="dxa"/>
          </w:tcPr>
          <w:p w14:paraId="42504070" w14:textId="258225B0" w:rsidR="00CF6F21" w:rsidRPr="00895DDE" w:rsidRDefault="00CF6F21" w:rsidP="00CF6F21">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hloubka rozvaděče v zapojení KT/ET/KKT/</w:t>
            </w:r>
            <w:r w:rsidR="005A11F4">
              <w:rPr>
                <w:rFonts w:ascii="Arial" w:hAnsi="Arial" w:cs="Arial"/>
                <w:snapToGrid w:val="0"/>
                <w:color w:val="000000"/>
                <w:sz w:val="22"/>
                <w:szCs w:val="22"/>
              </w:rPr>
              <w:t>KKKT/KKKK/</w:t>
            </w:r>
            <w:r w:rsidRPr="00895DDE">
              <w:rPr>
                <w:rFonts w:ascii="Arial" w:hAnsi="Arial" w:cs="Arial"/>
                <w:snapToGrid w:val="0"/>
                <w:color w:val="000000"/>
                <w:sz w:val="22"/>
                <w:szCs w:val="22"/>
              </w:rPr>
              <w:t>/KKKTT/KKTT</w:t>
            </w:r>
            <w:r w:rsidR="00104D7B">
              <w:rPr>
                <w:rFonts w:ascii="Arial" w:hAnsi="Arial" w:cs="Arial"/>
                <w:snapToGrid w:val="0"/>
                <w:color w:val="000000"/>
                <w:sz w:val="22"/>
                <w:szCs w:val="22"/>
              </w:rPr>
              <w:t>/KKKKT</w:t>
            </w:r>
            <w:r w:rsidRPr="00895DDE">
              <w:rPr>
                <w:rFonts w:ascii="Arial" w:hAnsi="Arial" w:cs="Arial"/>
                <w:snapToGrid w:val="0"/>
                <w:color w:val="000000"/>
                <w:sz w:val="22"/>
                <w:szCs w:val="22"/>
              </w:rPr>
              <w:t xml:space="preserve"> v kompaktním provedení</w:t>
            </w:r>
          </w:p>
        </w:tc>
        <w:tc>
          <w:tcPr>
            <w:tcW w:w="2553" w:type="dxa"/>
          </w:tcPr>
          <w:p w14:paraId="1BC4D6D7" w14:textId="0CEC859E" w:rsidR="00CF6F21" w:rsidRPr="00895DDE" w:rsidRDefault="00CF6F21" w:rsidP="00CF6F21">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 xml:space="preserve">max. </w:t>
            </w:r>
            <w:r w:rsidR="00002B33">
              <w:rPr>
                <w:rFonts w:ascii="Arial" w:hAnsi="Arial" w:cs="Arial"/>
                <w:snapToGrid w:val="0"/>
                <w:color w:val="000000"/>
                <w:sz w:val="22"/>
                <w:szCs w:val="22"/>
              </w:rPr>
              <w:t>80</w:t>
            </w:r>
            <w:r w:rsidRPr="00895DDE">
              <w:rPr>
                <w:rFonts w:ascii="Arial" w:hAnsi="Arial" w:cs="Arial"/>
                <w:snapToGrid w:val="0"/>
                <w:color w:val="000000"/>
                <w:sz w:val="22"/>
                <w:szCs w:val="22"/>
              </w:rPr>
              <w:t>0 mm</w:t>
            </w:r>
          </w:p>
        </w:tc>
        <w:tc>
          <w:tcPr>
            <w:tcW w:w="1975" w:type="dxa"/>
          </w:tcPr>
          <w:p w14:paraId="6972BAE3" w14:textId="7A5539B5" w:rsidR="00CF6F21" w:rsidRPr="006D2ECA" w:rsidRDefault="00CF6F21" w:rsidP="00CF6F21">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CF6F21" w:rsidRPr="005C6B03" w14:paraId="1BE7F453" w14:textId="77777777" w:rsidTr="00E71317">
        <w:tc>
          <w:tcPr>
            <w:tcW w:w="10094" w:type="dxa"/>
            <w:gridSpan w:val="3"/>
          </w:tcPr>
          <w:p w14:paraId="5C64A3AC" w14:textId="77777777" w:rsidR="00CF6F21" w:rsidRPr="00963A1D" w:rsidRDefault="00CF6F21" w:rsidP="00CF6F21">
            <w:pPr>
              <w:tabs>
                <w:tab w:val="left" w:pos="284"/>
              </w:tabs>
              <w:spacing w:before="80"/>
              <w:jc w:val="both"/>
              <w:rPr>
                <w:rFonts w:ascii="Arial" w:hAnsi="Arial" w:cs="Arial"/>
                <w:b/>
                <w:i/>
                <w:snapToGrid w:val="0"/>
                <w:color w:val="000000"/>
                <w:sz w:val="22"/>
                <w:szCs w:val="22"/>
                <w:highlight w:val="lightGray"/>
              </w:rPr>
            </w:pPr>
            <w:r w:rsidRPr="00963A1D">
              <w:rPr>
                <w:rFonts w:ascii="Arial" w:hAnsi="Arial" w:cs="Arial"/>
                <w:b/>
                <w:snapToGrid w:val="0"/>
                <w:color w:val="000000"/>
                <w:sz w:val="22"/>
                <w:szCs w:val="22"/>
              </w:rPr>
              <w:t>Pohony</w:t>
            </w:r>
          </w:p>
        </w:tc>
      </w:tr>
      <w:tr w:rsidR="00CF6F21" w14:paraId="11431244" w14:textId="77777777" w:rsidTr="00E71317">
        <w:tc>
          <w:tcPr>
            <w:tcW w:w="5566" w:type="dxa"/>
          </w:tcPr>
          <w:p w14:paraId="2C94CAC7"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Typ pohonu</w:t>
            </w:r>
          </w:p>
        </w:tc>
        <w:tc>
          <w:tcPr>
            <w:tcW w:w="2553" w:type="dxa"/>
          </w:tcPr>
          <w:p w14:paraId="6333F7BA"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Ruční</w:t>
            </w:r>
          </w:p>
        </w:tc>
        <w:tc>
          <w:tcPr>
            <w:tcW w:w="1975" w:type="dxa"/>
          </w:tcPr>
          <w:p w14:paraId="5BB386B1"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55D19B62" w14:textId="77777777" w:rsidTr="00E71317">
        <w:tc>
          <w:tcPr>
            <w:tcW w:w="5566" w:type="dxa"/>
          </w:tcPr>
          <w:p w14:paraId="552065A3"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Uzamykání pohonu</w:t>
            </w:r>
          </w:p>
        </w:tc>
        <w:tc>
          <w:tcPr>
            <w:tcW w:w="2553" w:type="dxa"/>
          </w:tcPr>
          <w:p w14:paraId="56E7FB20"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Ano, visací zámek</w:t>
            </w:r>
          </w:p>
        </w:tc>
        <w:tc>
          <w:tcPr>
            <w:tcW w:w="1975" w:type="dxa"/>
          </w:tcPr>
          <w:p w14:paraId="1C99DD75"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5F9E67F2" w14:textId="77777777" w:rsidTr="00E71317">
        <w:tc>
          <w:tcPr>
            <w:tcW w:w="5566" w:type="dxa"/>
          </w:tcPr>
          <w:p w14:paraId="6542DC2F"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Síla na ovládání pohonu</w:t>
            </w:r>
          </w:p>
        </w:tc>
        <w:tc>
          <w:tcPr>
            <w:tcW w:w="2553" w:type="dxa"/>
          </w:tcPr>
          <w:p w14:paraId="5105F241"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50 až 250 N</w:t>
            </w:r>
          </w:p>
        </w:tc>
        <w:tc>
          <w:tcPr>
            <w:tcW w:w="1975" w:type="dxa"/>
          </w:tcPr>
          <w:p w14:paraId="6C2B9921"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rsidRPr="00DD04B3" w14:paraId="24FE22AF" w14:textId="77777777" w:rsidTr="00E71317">
        <w:tc>
          <w:tcPr>
            <w:tcW w:w="10094" w:type="dxa"/>
            <w:gridSpan w:val="3"/>
          </w:tcPr>
          <w:p w14:paraId="5B068A8D" w14:textId="77777777" w:rsidR="00CF6F21" w:rsidRPr="00963A1D" w:rsidRDefault="00CF6F21" w:rsidP="00CF6F21">
            <w:pPr>
              <w:tabs>
                <w:tab w:val="left" w:pos="284"/>
              </w:tabs>
              <w:spacing w:before="80"/>
              <w:jc w:val="both"/>
              <w:rPr>
                <w:rFonts w:ascii="Arial" w:hAnsi="Arial" w:cs="Arial"/>
                <w:b/>
                <w:snapToGrid w:val="0"/>
                <w:color w:val="000000"/>
                <w:sz w:val="22"/>
                <w:szCs w:val="22"/>
              </w:rPr>
            </w:pPr>
            <w:r w:rsidRPr="00963A1D">
              <w:rPr>
                <w:rFonts w:ascii="Arial" w:hAnsi="Arial" w:cs="Arial"/>
                <w:b/>
                <w:snapToGrid w:val="0"/>
                <w:color w:val="000000"/>
                <w:sz w:val="22"/>
                <w:szCs w:val="22"/>
              </w:rPr>
              <w:t>Blokace – kabelový vývod</w:t>
            </w:r>
          </w:p>
        </w:tc>
      </w:tr>
      <w:tr w:rsidR="00CF6F21" w14:paraId="2C9A9170" w14:textId="77777777" w:rsidTr="00E71317">
        <w:tc>
          <w:tcPr>
            <w:tcW w:w="5566" w:type="dxa"/>
          </w:tcPr>
          <w:p w14:paraId="448556C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2553" w:type="dxa"/>
          </w:tcPr>
          <w:p w14:paraId="4A5F343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975" w:type="dxa"/>
          </w:tcPr>
          <w:p w14:paraId="4163CC1F"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6BFE79DB" w14:textId="77777777" w:rsidTr="00E71317">
        <w:tc>
          <w:tcPr>
            <w:tcW w:w="5566" w:type="dxa"/>
          </w:tcPr>
          <w:p w14:paraId="40CA36C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28A52A65" w14:textId="77777777" w:rsidR="00CF6F21" w:rsidRPr="00DD04B3" w:rsidRDefault="00CF6F21" w:rsidP="00CF6F21">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2553" w:type="dxa"/>
          </w:tcPr>
          <w:p w14:paraId="635828F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4827DE5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s otevřeným kabelovým prostorem z důvodu provedení zkoušky kabelového vedení </w:t>
            </w:r>
          </w:p>
        </w:tc>
        <w:tc>
          <w:tcPr>
            <w:tcW w:w="1975" w:type="dxa"/>
          </w:tcPr>
          <w:p w14:paraId="3C88ED25"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228B4B68" w14:textId="77777777" w:rsidTr="00E71317">
        <w:tc>
          <w:tcPr>
            <w:tcW w:w="5566" w:type="dxa"/>
          </w:tcPr>
          <w:p w14:paraId="1C95C97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Kryt kabelového prostoru / odpínač </w:t>
            </w:r>
          </w:p>
          <w:p w14:paraId="395E73EE" w14:textId="77777777" w:rsidR="00CF6F21" w:rsidRPr="00DD04B3" w:rsidRDefault="00CF6F21" w:rsidP="00CF6F21">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2553" w:type="dxa"/>
          </w:tcPr>
          <w:p w14:paraId="779256E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Manipulace na odpínači pouze při zakrytém a uzamčeném kabelovém prostoru;</w:t>
            </w:r>
          </w:p>
          <w:p w14:paraId="441D269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975" w:type="dxa"/>
          </w:tcPr>
          <w:p w14:paraId="2D5EA276"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13A509FE" w14:textId="77777777" w:rsidTr="00E71317">
        <w:trPr>
          <w:trHeight w:val="344"/>
        </w:trPr>
        <w:tc>
          <w:tcPr>
            <w:tcW w:w="10094" w:type="dxa"/>
            <w:gridSpan w:val="3"/>
            <w:vAlign w:val="center"/>
          </w:tcPr>
          <w:p w14:paraId="54D893A5" w14:textId="77777777" w:rsidR="00CF6F21" w:rsidRPr="00963A1D" w:rsidRDefault="00CF6F21" w:rsidP="00CF6F21">
            <w:pPr>
              <w:rPr>
                <w:b/>
              </w:rPr>
            </w:pPr>
            <w:r w:rsidRPr="00963A1D">
              <w:rPr>
                <w:rFonts w:ascii="Arial" w:hAnsi="Arial" w:cs="Arial"/>
                <w:b/>
                <w:snapToGrid w:val="0"/>
                <w:color w:val="000000"/>
                <w:sz w:val="22"/>
                <w:szCs w:val="22"/>
              </w:rPr>
              <w:t>Blokace – transformátorový vývod</w:t>
            </w:r>
          </w:p>
        </w:tc>
      </w:tr>
      <w:tr w:rsidR="00CF6F21" w14:paraId="49764BE3" w14:textId="77777777" w:rsidTr="00E71317">
        <w:tc>
          <w:tcPr>
            <w:tcW w:w="5566" w:type="dxa"/>
          </w:tcPr>
          <w:p w14:paraId="3D7D221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2553" w:type="dxa"/>
          </w:tcPr>
          <w:p w14:paraId="049113B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975" w:type="dxa"/>
          </w:tcPr>
          <w:p w14:paraId="4CADFAAB"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79D1931D" w14:textId="77777777" w:rsidTr="00E71317">
        <w:tc>
          <w:tcPr>
            <w:tcW w:w="5566" w:type="dxa"/>
          </w:tcPr>
          <w:p w14:paraId="5A4A0E2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660E6521" w14:textId="77777777" w:rsidR="00CF6F21" w:rsidRPr="00DD04B3" w:rsidRDefault="00CF6F21" w:rsidP="00CF6F21">
            <w:pPr>
              <w:spacing w:before="60"/>
              <w:ind w:left="567" w:hanging="567"/>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2553" w:type="dxa"/>
          </w:tcPr>
          <w:p w14:paraId="514A973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14:paraId="3597752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pouze se zavřenými kryty</w:t>
            </w:r>
          </w:p>
        </w:tc>
        <w:tc>
          <w:tcPr>
            <w:tcW w:w="1975" w:type="dxa"/>
          </w:tcPr>
          <w:p w14:paraId="0E76ACD8"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482F363A" w14:textId="77777777" w:rsidTr="00E71317">
        <w:tc>
          <w:tcPr>
            <w:tcW w:w="5566" w:type="dxa"/>
          </w:tcPr>
          <w:p w14:paraId="7805A5A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Kryt kabelového prostoru / odpínač</w:t>
            </w:r>
          </w:p>
          <w:p w14:paraId="0BB1346A" w14:textId="77777777" w:rsidR="00CF6F21" w:rsidRPr="00DD04B3" w:rsidRDefault="00CF6F21" w:rsidP="00CF6F21">
            <w:pPr>
              <w:spacing w:before="60"/>
              <w:ind w:left="567" w:hanging="425"/>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2553" w:type="dxa"/>
          </w:tcPr>
          <w:p w14:paraId="28348F4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Otevření kabelového prostoru a krytu pro </w:t>
            </w:r>
            <w:r w:rsidRPr="00DD04B3">
              <w:rPr>
                <w:rFonts w:ascii="Arial" w:hAnsi="Arial" w:cs="Arial"/>
                <w:snapToGrid w:val="0"/>
                <w:color w:val="000000"/>
                <w:sz w:val="22"/>
                <w:szCs w:val="22"/>
              </w:rPr>
              <w:lastRenderedPageBreak/>
              <w:t>pojistky možné pouze v poloze uzemněno;</w:t>
            </w:r>
          </w:p>
          <w:p w14:paraId="0368E57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Zapnutí odpínače (poloha ON) pouze při zakrytých a uzamčených krytech;</w:t>
            </w:r>
          </w:p>
          <w:p w14:paraId="6A38D8A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975" w:type="dxa"/>
          </w:tcPr>
          <w:p w14:paraId="21DD771C"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lastRenderedPageBreak/>
              <w:t>[ANO/NE]</w:t>
            </w:r>
          </w:p>
        </w:tc>
      </w:tr>
      <w:tr w:rsidR="00CF6F21" w14:paraId="71A30A7D" w14:textId="77777777" w:rsidTr="00E71317">
        <w:tc>
          <w:tcPr>
            <w:tcW w:w="5566" w:type="dxa"/>
            <w:vAlign w:val="center"/>
          </w:tcPr>
          <w:p w14:paraId="56402CBB" w14:textId="77777777" w:rsidR="00CF6F21" w:rsidRPr="00963A1D" w:rsidRDefault="00CF6F21" w:rsidP="00CF6F21">
            <w:pPr>
              <w:rPr>
                <w:b/>
              </w:rPr>
            </w:pPr>
            <w:r w:rsidRPr="00963A1D">
              <w:rPr>
                <w:rFonts w:ascii="Arial" w:hAnsi="Arial" w:cs="Arial"/>
                <w:b/>
                <w:snapToGrid w:val="0"/>
                <w:color w:val="000000"/>
                <w:sz w:val="22"/>
                <w:szCs w:val="22"/>
              </w:rPr>
              <w:t>Blokace –</w:t>
            </w:r>
            <w:r>
              <w:rPr>
                <w:rFonts w:ascii="Arial" w:hAnsi="Arial" w:cs="Arial"/>
                <w:b/>
                <w:snapToGrid w:val="0"/>
                <w:color w:val="000000"/>
                <w:sz w:val="22"/>
                <w:szCs w:val="22"/>
              </w:rPr>
              <w:t xml:space="preserve"> </w:t>
            </w:r>
            <w:r w:rsidRPr="00963A1D">
              <w:rPr>
                <w:rFonts w:ascii="Arial" w:hAnsi="Arial" w:cs="Arial"/>
                <w:b/>
                <w:snapToGrid w:val="0"/>
                <w:color w:val="000000"/>
                <w:sz w:val="22"/>
                <w:szCs w:val="22"/>
              </w:rPr>
              <w:t>vývod</w:t>
            </w:r>
            <w:r>
              <w:rPr>
                <w:rFonts w:ascii="Arial" w:hAnsi="Arial" w:cs="Arial"/>
                <w:b/>
                <w:snapToGrid w:val="0"/>
                <w:color w:val="000000"/>
                <w:sz w:val="22"/>
                <w:szCs w:val="22"/>
              </w:rPr>
              <w:t xml:space="preserve"> s vypínačem</w:t>
            </w:r>
          </w:p>
        </w:tc>
        <w:tc>
          <w:tcPr>
            <w:tcW w:w="2553" w:type="dxa"/>
          </w:tcPr>
          <w:p w14:paraId="7700DDB8" w14:textId="77777777" w:rsidR="00CF6F21" w:rsidRPr="00DD04B3" w:rsidRDefault="00CF6F21" w:rsidP="00CF6F21">
            <w:pPr>
              <w:spacing w:before="60"/>
              <w:jc w:val="both"/>
              <w:rPr>
                <w:rFonts w:ascii="Arial" w:hAnsi="Arial" w:cs="Arial"/>
                <w:snapToGrid w:val="0"/>
                <w:color w:val="000000"/>
              </w:rPr>
            </w:pPr>
          </w:p>
        </w:tc>
        <w:tc>
          <w:tcPr>
            <w:tcW w:w="1975" w:type="dxa"/>
          </w:tcPr>
          <w:p w14:paraId="7746C93C"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p>
        </w:tc>
      </w:tr>
      <w:tr w:rsidR="00CF6F21" w14:paraId="4585D849" w14:textId="77777777" w:rsidTr="00E71317">
        <w:tc>
          <w:tcPr>
            <w:tcW w:w="5566" w:type="dxa"/>
            <w:vAlign w:val="center"/>
          </w:tcPr>
          <w:p w14:paraId="16D65BD1" w14:textId="77777777" w:rsidR="00CF6F21" w:rsidRDefault="00CF6F21" w:rsidP="00CF6F21">
            <w:pPr>
              <w:spacing w:before="60"/>
              <w:jc w:val="center"/>
              <w:rPr>
                <w:rFonts w:ascii="Arial" w:hAnsi="Arial" w:cs="Arial"/>
                <w:noProof/>
                <w:sz w:val="22"/>
                <w:szCs w:val="22"/>
              </w:rPr>
            </w:pPr>
            <w:r>
              <w:rPr>
                <w:rFonts w:ascii="Arial" w:hAnsi="Arial" w:cs="Arial"/>
                <w:noProof/>
                <w:sz w:val="22"/>
                <w:szCs w:val="22"/>
              </w:rPr>
              <w:t>Vypínač</w:t>
            </w:r>
          </w:p>
          <w:p w14:paraId="388D24E3" w14:textId="77777777" w:rsidR="00CF6F21" w:rsidRDefault="00CF6F21" w:rsidP="00CF6F21">
            <w:pPr>
              <w:spacing w:before="60"/>
              <w:jc w:val="center"/>
              <w:rPr>
                <w:rFonts w:ascii="Arial" w:hAnsi="Arial" w:cs="Arial"/>
                <w:noProof/>
                <w:sz w:val="22"/>
                <w:szCs w:val="22"/>
              </w:rPr>
            </w:pPr>
            <w:r>
              <w:rPr>
                <w:rFonts w:ascii="Arial" w:hAnsi="Arial" w:cs="Arial"/>
                <w:noProof/>
                <w:sz w:val="22"/>
                <w:szCs w:val="22"/>
              </w:rPr>
              <w:t>/</w:t>
            </w:r>
          </w:p>
          <w:p w14:paraId="19CCE8A4" w14:textId="77777777" w:rsidR="00CF6F21" w:rsidRPr="00DD04B3" w:rsidRDefault="00CF6F21" w:rsidP="00CF6F21">
            <w:pPr>
              <w:spacing w:before="60"/>
              <w:jc w:val="center"/>
              <w:rPr>
                <w:rFonts w:ascii="Arial" w:hAnsi="Arial" w:cs="Arial"/>
                <w:snapToGrid w:val="0"/>
                <w:color w:val="000000"/>
                <w:sz w:val="22"/>
                <w:szCs w:val="22"/>
              </w:rPr>
            </w:pPr>
            <w:r>
              <w:rPr>
                <w:rFonts w:ascii="Arial" w:hAnsi="Arial" w:cs="Arial"/>
                <w:noProof/>
                <w:sz w:val="22"/>
                <w:szCs w:val="22"/>
              </w:rPr>
              <w:t>třípolohový spínač</w:t>
            </w:r>
          </w:p>
        </w:tc>
        <w:tc>
          <w:tcPr>
            <w:tcW w:w="2553" w:type="dxa"/>
          </w:tcPr>
          <w:p w14:paraId="65059CB0" w14:textId="77777777" w:rsidR="00CF6F21" w:rsidRPr="00091BD0" w:rsidRDefault="00CF6F21" w:rsidP="00CF6F21">
            <w:pPr>
              <w:spacing w:before="60"/>
              <w:jc w:val="both"/>
              <w:rPr>
                <w:rFonts w:ascii="Arial" w:hAnsi="Arial" w:cs="Arial"/>
                <w:noProof/>
                <w:sz w:val="22"/>
                <w:szCs w:val="22"/>
              </w:rPr>
            </w:pPr>
            <w:r w:rsidRPr="00091BD0">
              <w:rPr>
                <w:rFonts w:ascii="Arial" w:hAnsi="Arial" w:cs="Arial"/>
                <w:noProof/>
                <w:sz w:val="22"/>
                <w:szCs w:val="22"/>
              </w:rPr>
              <w:t xml:space="preserve">Nesmí být uzamčený pohon vypínače v pozici ON </w:t>
            </w:r>
          </w:p>
          <w:p w14:paraId="23590639" w14:textId="77777777" w:rsidR="00CF6F21" w:rsidRPr="00091BD0" w:rsidRDefault="00CF6F21" w:rsidP="00CF6F21">
            <w:pPr>
              <w:spacing w:before="60"/>
              <w:jc w:val="both"/>
              <w:rPr>
                <w:rFonts w:ascii="Arial" w:hAnsi="Arial" w:cs="Arial"/>
                <w:noProof/>
                <w:sz w:val="22"/>
                <w:szCs w:val="22"/>
              </w:rPr>
            </w:pPr>
          </w:p>
          <w:p w14:paraId="29507CF8" w14:textId="7F1C6EB8" w:rsidR="00CF6F21" w:rsidRPr="00DD04B3" w:rsidRDefault="00CF6F21" w:rsidP="00CF6F21">
            <w:pPr>
              <w:spacing w:before="60"/>
              <w:jc w:val="both"/>
              <w:rPr>
                <w:rFonts w:ascii="Arial" w:hAnsi="Arial" w:cs="Arial"/>
                <w:snapToGrid w:val="0"/>
                <w:color w:val="000000"/>
                <w:sz w:val="22"/>
                <w:szCs w:val="22"/>
              </w:rPr>
            </w:pPr>
            <w:r w:rsidRPr="00091BD0">
              <w:rPr>
                <w:rFonts w:ascii="Arial" w:hAnsi="Arial" w:cs="Arial"/>
                <w:noProof/>
                <w:sz w:val="22"/>
                <w:szCs w:val="22"/>
              </w:rPr>
              <w:t xml:space="preserve">Blokace odpojovače i </w:t>
            </w:r>
            <w:r w:rsidR="00EF4345">
              <w:rPr>
                <w:rFonts w:ascii="Arial" w:hAnsi="Arial" w:cs="Arial"/>
                <w:noProof/>
                <w:sz w:val="22"/>
                <w:szCs w:val="22"/>
              </w:rPr>
              <w:t>u</w:t>
            </w:r>
            <w:r w:rsidRPr="00091BD0">
              <w:rPr>
                <w:rFonts w:ascii="Arial" w:hAnsi="Arial" w:cs="Arial"/>
                <w:noProof/>
                <w:sz w:val="22"/>
                <w:szCs w:val="22"/>
              </w:rPr>
              <w:t>zemňovače v pozici ON i OFF při zapnutém vypínači</w:t>
            </w:r>
          </w:p>
        </w:tc>
        <w:tc>
          <w:tcPr>
            <w:tcW w:w="1975" w:type="dxa"/>
          </w:tcPr>
          <w:p w14:paraId="0FD6FBC8"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63896891" w14:textId="77777777" w:rsidTr="00E71317">
        <w:tc>
          <w:tcPr>
            <w:tcW w:w="5566" w:type="dxa"/>
          </w:tcPr>
          <w:p w14:paraId="3AC73DF0"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089FFCBA" w14:textId="77777777" w:rsidR="00CF6F21" w:rsidRPr="00DD04B3" w:rsidRDefault="00CF6F21" w:rsidP="00CF6F21">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2553" w:type="dxa"/>
          </w:tcPr>
          <w:p w14:paraId="7CAF2B8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6726EB6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s otevřeným kabelovým prostorem z důvodu provedení zkoušky kabelového vedení </w:t>
            </w:r>
          </w:p>
        </w:tc>
        <w:tc>
          <w:tcPr>
            <w:tcW w:w="1975" w:type="dxa"/>
          </w:tcPr>
          <w:p w14:paraId="5B22DD1C"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393A135D" w14:textId="77777777" w:rsidTr="00E71317">
        <w:tc>
          <w:tcPr>
            <w:tcW w:w="5566" w:type="dxa"/>
          </w:tcPr>
          <w:p w14:paraId="297D6402"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 xml:space="preserve">Kryt kabelového prostoru / odpínač, vypínač </w:t>
            </w:r>
          </w:p>
          <w:p w14:paraId="4A7278B1" w14:textId="77777777" w:rsidR="00CF6F21" w:rsidRDefault="00CF6F21" w:rsidP="00CF6F21">
            <w:pPr>
              <w:spacing w:before="60"/>
              <w:jc w:val="right"/>
              <w:rPr>
                <w:rFonts w:ascii="Arial" w:hAnsi="Arial" w:cs="Arial"/>
                <w:noProof/>
                <w:sz w:val="22"/>
                <w:szCs w:val="22"/>
              </w:rPr>
            </w:pPr>
            <w:r>
              <w:rPr>
                <w:rFonts w:ascii="Arial" w:hAnsi="Arial" w:cs="Arial"/>
                <w:noProof/>
                <w:sz w:val="22"/>
                <w:szCs w:val="22"/>
              </w:rPr>
              <w:t>Kabelové připojení</w:t>
            </w:r>
          </w:p>
        </w:tc>
        <w:tc>
          <w:tcPr>
            <w:tcW w:w="2553" w:type="dxa"/>
          </w:tcPr>
          <w:p w14:paraId="248D0195"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Manipulace na vypínači a odpínači pouze při zakrytém a uzamčeném kabelovém prostoru;</w:t>
            </w:r>
          </w:p>
        </w:tc>
        <w:tc>
          <w:tcPr>
            <w:tcW w:w="1975" w:type="dxa"/>
          </w:tcPr>
          <w:p w14:paraId="50827E74"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68EB6094" w14:textId="77777777" w:rsidTr="00E71317">
        <w:trPr>
          <w:trHeight w:val="401"/>
        </w:trPr>
        <w:tc>
          <w:tcPr>
            <w:tcW w:w="10094" w:type="dxa"/>
            <w:gridSpan w:val="3"/>
            <w:vAlign w:val="center"/>
          </w:tcPr>
          <w:p w14:paraId="0405ADDB" w14:textId="77777777" w:rsidR="00CF6F21" w:rsidRPr="00963A1D" w:rsidRDefault="00CF6F21" w:rsidP="00CF6F21">
            <w:pPr>
              <w:rPr>
                <w:b/>
              </w:rPr>
            </w:pPr>
            <w:r w:rsidRPr="00963A1D">
              <w:rPr>
                <w:rFonts w:ascii="Arial" w:hAnsi="Arial" w:cs="Arial"/>
                <w:b/>
                <w:snapToGrid w:val="0"/>
                <w:color w:val="000000"/>
                <w:sz w:val="22"/>
                <w:szCs w:val="22"/>
              </w:rPr>
              <w:t>Výbava</w:t>
            </w:r>
          </w:p>
        </w:tc>
      </w:tr>
      <w:tr w:rsidR="00CF6F21" w14:paraId="7A4E4DBD" w14:textId="77777777" w:rsidTr="00E71317">
        <w:tc>
          <w:tcPr>
            <w:tcW w:w="5566" w:type="dxa"/>
          </w:tcPr>
          <w:p w14:paraId="28E50C8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Identifikační štítky pro popis vývodových polí</w:t>
            </w:r>
          </w:p>
        </w:tc>
        <w:tc>
          <w:tcPr>
            <w:tcW w:w="2553" w:type="dxa"/>
          </w:tcPr>
          <w:p w14:paraId="761F173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84 x 34 mm (délka x šířka)</w:t>
            </w:r>
          </w:p>
        </w:tc>
        <w:tc>
          <w:tcPr>
            <w:tcW w:w="1975" w:type="dxa"/>
          </w:tcPr>
          <w:p w14:paraId="21CAC0AC" w14:textId="77777777" w:rsidR="00CF6F21" w:rsidRDefault="00CF6F21" w:rsidP="00CF6F21">
            <w:r w:rsidRPr="00593192">
              <w:rPr>
                <w:rFonts w:ascii="Arial" w:hAnsi="Arial" w:cs="Arial"/>
                <w:i/>
                <w:snapToGrid w:val="0"/>
                <w:color w:val="000000"/>
                <w:sz w:val="22"/>
                <w:szCs w:val="22"/>
                <w:highlight w:val="lightGray"/>
              </w:rPr>
              <w:t>[ANO/NE]</w:t>
            </w:r>
          </w:p>
        </w:tc>
      </w:tr>
      <w:tr w:rsidR="00CF6F21" w14:paraId="6FAE87BA" w14:textId="77777777" w:rsidTr="00E71317">
        <w:tc>
          <w:tcPr>
            <w:tcW w:w="5566" w:type="dxa"/>
          </w:tcPr>
          <w:p w14:paraId="290941E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detekce napětí</w:t>
            </w:r>
          </w:p>
        </w:tc>
        <w:tc>
          <w:tcPr>
            <w:tcW w:w="2553" w:type="dxa"/>
          </w:tcPr>
          <w:p w14:paraId="693B2F45" w14:textId="2E61A4EB" w:rsidR="00CF6F21" w:rsidRDefault="00CF6F21" w:rsidP="00CF6F21">
            <w:pPr>
              <w:spacing w:before="60"/>
              <w:jc w:val="both"/>
            </w:pPr>
            <w:r>
              <w:rPr>
                <w:rFonts w:ascii="Arial" w:hAnsi="Arial" w:cs="Arial"/>
                <w:noProof/>
                <w:sz w:val="22"/>
                <w:szCs w:val="22"/>
              </w:rPr>
              <w:t>Integrovaný VD</w:t>
            </w:r>
            <w:r w:rsidR="004266D1">
              <w:rPr>
                <w:rFonts w:ascii="Arial" w:hAnsi="Arial" w:cs="Arial"/>
                <w:noProof/>
                <w:sz w:val="22"/>
                <w:szCs w:val="22"/>
              </w:rPr>
              <w:t>I</w:t>
            </w:r>
            <w:r>
              <w:rPr>
                <w:rFonts w:ascii="Arial" w:hAnsi="Arial" w:cs="Arial"/>
                <w:noProof/>
                <w:sz w:val="22"/>
                <w:szCs w:val="22"/>
              </w:rPr>
              <w:t xml:space="preserve">S systém </w:t>
            </w:r>
            <w:r w:rsidRPr="009C4E62">
              <w:rPr>
                <w:rFonts w:ascii="Arial" w:hAnsi="Arial" w:cs="Arial"/>
                <w:noProof/>
                <w:sz w:val="22"/>
                <w:szCs w:val="22"/>
              </w:rPr>
              <w:t>podle ČSN EN</w:t>
            </w:r>
            <w:r w:rsidR="00663D64">
              <w:rPr>
                <w:rFonts w:ascii="Arial" w:hAnsi="Arial" w:cs="Arial"/>
                <w:noProof/>
                <w:sz w:val="22"/>
                <w:szCs w:val="22"/>
              </w:rPr>
              <w:t xml:space="preserve"> IEC</w:t>
            </w:r>
            <w:r w:rsidRPr="009C4E62">
              <w:rPr>
                <w:rFonts w:ascii="Arial" w:hAnsi="Arial" w:cs="Arial"/>
                <w:noProof/>
                <w:sz w:val="22"/>
                <w:szCs w:val="22"/>
              </w:rPr>
              <w:t xml:space="preserve"> 6</w:t>
            </w:r>
            <w:r w:rsidR="00663D64">
              <w:rPr>
                <w:rFonts w:ascii="Arial" w:hAnsi="Arial" w:cs="Arial"/>
                <w:noProof/>
                <w:sz w:val="22"/>
                <w:szCs w:val="22"/>
              </w:rPr>
              <w:t>2271-213</w:t>
            </w:r>
            <w:r>
              <w:rPr>
                <w:rFonts w:ascii="Arial" w:hAnsi="Arial" w:cs="Arial"/>
                <w:noProof/>
                <w:sz w:val="22"/>
                <w:szCs w:val="22"/>
              </w:rPr>
              <w:t xml:space="preserve"> se zdířkami pro určení sledu fází </w:t>
            </w:r>
            <w:r w:rsidRPr="009C4E62">
              <w:rPr>
                <w:rFonts w:ascii="Arial" w:hAnsi="Arial" w:cs="Arial"/>
                <w:noProof/>
                <w:sz w:val="22"/>
                <w:szCs w:val="22"/>
              </w:rPr>
              <w:t xml:space="preserve">pro operační napětí </w:t>
            </w:r>
            <w:r>
              <w:rPr>
                <w:rFonts w:ascii="Arial" w:hAnsi="Arial" w:cs="Arial"/>
                <w:noProof/>
                <w:sz w:val="22"/>
                <w:szCs w:val="22"/>
              </w:rPr>
              <w:t>22 kV (25 kV).</w:t>
            </w:r>
            <w:r>
              <w:t xml:space="preserve"> </w:t>
            </w:r>
          </w:p>
          <w:p w14:paraId="53F12EB5" w14:textId="67FC6439" w:rsidR="005E329A" w:rsidRPr="00485297" w:rsidRDefault="005E329A" w:rsidP="00CF6F21">
            <w:pPr>
              <w:spacing w:before="60"/>
              <w:jc w:val="both"/>
              <w:rPr>
                <w:rFonts w:ascii="Arial" w:hAnsi="Arial" w:cs="Arial"/>
                <w:noProof/>
                <w:sz w:val="22"/>
                <w:szCs w:val="22"/>
              </w:rPr>
            </w:pPr>
            <w:r w:rsidRPr="00485297">
              <w:rPr>
                <w:rFonts w:ascii="Arial" w:hAnsi="Arial" w:cs="Arial"/>
                <w:noProof/>
                <w:sz w:val="22"/>
                <w:szCs w:val="22"/>
              </w:rPr>
              <w:t>Připojovací kabely integrovaného napěťového testovacího systému (VDIS) musí být stíněné.</w:t>
            </w:r>
          </w:p>
          <w:p w14:paraId="72AFFF4C" w14:textId="513F68CC" w:rsidR="006B19EF" w:rsidRPr="00485297" w:rsidRDefault="006B19EF" w:rsidP="00CF6F21">
            <w:pPr>
              <w:spacing w:before="60"/>
              <w:jc w:val="both"/>
              <w:rPr>
                <w:rFonts w:ascii="Arial" w:hAnsi="Arial" w:cs="Arial"/>
                <w:noProof/>
                <w:sz w:val="22"/>
                <w:szCs w:val="22"/>
              </w:rPr>
            </w:pPr>
            <w:r w:rsidRPr="00485297">
              <w:rPr>
                <w:rFonts w:ascii="Arial" w:hAnsi="Arial" w:cs="Arial"/>
                <w:noProof/>
                <w:sz w:val="22"/>
                <w:szCs w:val="22"/>
              </w:rPr>
              <w:lastRenderedPageBreak/>
              <w:t>Integrované napěťové testovací systémy podle ČSN EN IEC 62271-213 pro zjištění nepřítomnosti napětí a pro porovnání fází musí splňovat kritéria pro eliminaci nutnosti opakovaného testování a indikovat shodu s podmínkami rozhraní na samostatném displeji.</w:t>
            </w:r>
          </w:p>
          <w:p w14:paraId="48E38A8D" w14:textId="77777777" w:rsidR="00CF6F21" w:rsidRDefault="00CF6F21" w:rsidP="00CF6F21">
            <w:pPr>
              <w:spacing w:before="60"/>
              <w:jc w:val="both"/>
              <w:rPr>
                <w:rFonts w:ascii="Arial" w:hAnsi="Arial" w:cs="Arial"/>
                <w:noProof/>
                <w:sz w:val="22"/>
                <w:szCs w:val="22"/>
              </w:rPr>
            </w:pPr>
            <w:r w:rsidRPr="00DC25E9">
              <w:rPr>
                <w:rFonts w:ascii="Arial" w:hAnsi="Arial" w:cs="Arial"/>
                <w:noProof/>
                <w:sz w:val="22"/>
                <w:szCs w:val="22"/>
              </w:rPr>
              <w:t xml:space="preserve">Přístroj musí být vybaven integrovaným opakovatelným samotestem funkčnosti přístroje a nesmí vyžadovat externí napájení. </w:t>
            </w:r>
          </w:p>
          <w:p w14:paraId="6331E04E" w14:textId="5C472CF2" w:rsidR="00CF6F21" w:rsidRPr="00DD04B3" w:rsidRDefault="00CF6F21" w:rsidP="00CF6F21">
            <w:pPr>
              <w:spacing w:before="60"/>
              <w:jc w:val="both"/>
              <w:rPr>
                <w:rFonts w:ascii="Arial" w:hAnsi="Arial" w:cs="Arial"/>
                <w:snapToGrid w:val="0"/>
                <w:color w:val="000000"/>
                <w:sz w:val="22"/>
                <w:szCs w:val="22"/>
              </w:rPr>
            </w:pPr>
            <w:r w:rsidRPr="00DC25E9">
              <w:rPr>
                <w:rFonts w:ascii="Arial" w:hAnsi="Arial" w:cs="Arial"/>
                <w:noProof/>
                <w:sz w:val="22"/>
                <w:szCs w:val="22"/>
              </w:rPr>
              <w:t>Přístroj musí být bezúdržbový</w:t>
            </w:r>
            <w:r>
              <w:rPr>
                <w:rFonts w:ascii="Arial" w:hAnsi="Arial" w:cs="Arial"/>
                <w:noProof/>
                <w:sz w:val="22"/>
                <w:szCs w:val="22"/>
              </w:rPr>
              <w:t>.</w:t>
            </w:r>
          </w:p>
        </w:tc>
        <w:tc>
          <w:tcPr>
            <w:tcW w:w="1975" w:type="dxa"/>
          </w:tcPr>
          <w:p w14:paraId="0B7702AE" w14:textId="77777777" w:rsidR="00CF6F21" w:rsidRDefault="00CF6F21" w:rsidP="00CF6F21">
            <w:r w:rsidRPr="00593192">
              <w:rPr>
                <w:rFonts w:ascii="Arial" w:hAnsi="Arial" w:cs="Arial"/>
                <w:i/>
                <w:snapToGrid w:val="0"/>
                <w:color w:val="000000"/>
                <w:sz w:val="22"/>
                <w:szCs w:val="22"/>
                <w:highlight w:val="lightGray"/>
              </w:rPr>
              <w:lastRenderedPageBreak/>
              <w:t>[ANO/NE]</w:t>
            </w:r>
          </w:p>
        </w:tc>
      </w:tr>
      <w:tr w:rsidR="00CF6F21" w14:paraId="60A14312" w14:textId="77777777" w:rsidTr="00E71317">
        <w:tc>
          <w:tcPr>
            <w:tcW w:w="5566" w:type="dxa"/>
          </w:tcPr>
          <w:p w14:paraId="1599E575" w14:textId="77777777" w:rsidR="00CF6F21" w:rsidRPr="00DD04B3" w:rsidRDefault="00CF6F21" w:rsidP="00CF6F21">
            <w:pPr>
              <w:spacing w:before="60"/>
              <w:jc w:val="both"/>
              <w:rPr>
                <w:rFonts w:ascii="Arial" w:hAnsi="Arial" w:cs="Arial"/>
                <w:snapToGrid w:val="0"/>
                <w:color w:val="000000"/>
              </w:rPr>
            </w:pPr>
            <w:r w:rsidRPr="00DD04B3">
              <w:rPr>
                <w:rFonts w:ascii="Arial" w:hAnsi="Arial" w:cs="Arial"/>
                <w:snapToGrid w:val="0"/>
                <w:color w:val="000000"/>
                <w:sz w:val="22"/>
                <w:szCs w:val="22"/>
              </w:rPr>
              <w:t>Systém detekce napětí</w:t>
            </w:r>
            <w:r>
              <w:rPr>
                <w:rFonts w:ascii="Arial" w:hAnsi="Arial" w:cs="Arial"/>
                <w:snapToGrid w:val="0"/>
                <w:color w:val="000000"/>
                <w:sz w:val="22"/>
                <w:szCs w:val="22"/>
              </w:rPr>
              <w:t xml:space="preserve"> – typ přístroje</w:t>
            </w:r>
          </w:p>
        </w:tc>
        <w:tc>
          <w:tcPr>
            <w:tcW w:w="2553" w:type="dxa"/>
          </w:tcPr>
          <w:p w14:paraId="4C0468C9" w14:textId="77777777" w:rsidR="00CF6F21" w:rsidRDefault="00CF6F21" w:rsidP="00CF6F21">
            <w:pPr>
              <w:spacing w:before="60"/>
              <w:jc w:val="both"/>
              <w:rPr>
                <w:rFonts w:ascii="Arial" w:hAnsi="Arial" w:cs="Arial"/>
                <w:noProof/>
              </w:rPr>
            </w:pPr>
          </w:p>
        </w:tc>
        <w:tc>
          <w:tcPr>
            <w:tcW w:w="1975" w:type="dxa"/>
          </w:tcPr>
          <w:p w14:paraId="6034B219" w14:textId="77777777" w:rsidR="00CF6F21" w:rsidRPr="00593192" w:rsidRDefault="00CF6F21" w:rsidP="00CF6F21">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CF6F21" w14:paraId="66AA941B" w14:textId="77777777" w:rsidTr="00E71317">
        <w:tc>
          <w:tcPr>
            <w:tcW w:w="5566" w:type="dxa"/>
          </w:tcPr>
          <w:p w14:paraId="2596E92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sledování tlaku v nádobě</w:t>
            </w:r>
          </w:p>
        </w:tc>
        <w:tc>
          <w:tcPr>
            <w:tcW w:w="2553" w:type="dxa"/>
          </w:tcPr>
          <w:p w14:paraId="297B27F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 přední části, manometr s teplotní kompenzací, barevně rozlišený bezpečný </w:t>
            </w:r>
            <w:r>
              <w:rPr>
                <w:rFonts w:ascii="Arial" w:hAnsi="Arial" w:cs="Arial"/>
                <w:snapToGrid w:val="0"/>
                <w:color w:val="000000"/>
                <w:sz w:val="22"/>
                <w:szCs w:val="22"/>
              </w:rPr>
              <w:t>a nebezpečný stav</w:t>
            </w:r>
          </w:p>
        </w:tc>
        <w:tc>
          <w:tcPr>
            <w:tcW w:w="1975" w:type="dxa"/>
          </w:tcPr>
          <w:p w14:paraId="74B88A9D" w14:textId="77777777" w:rsidR="00CF6F21" w:rsidRDefault="00CF6F21" w:rsidP="00CF6F21">
            <w:r w:rsidRPr="00593192">
              <w:rPr>
                <w:rFonts w:ascii="Arial" w:hAnsi="Arial" w:cs="Arial"/>
                <w:i/>
                <w:snapToGrid w:val="0"/>
                <w:color w:val="000000"/>
                <w:sz w:val="22"/>
                <w:szCs w:val="22"/>
                <w:highlight w:val="lightGray"/>
              </w:rPr>
              <w:t>[ANO/NE]</w:t>
            </w:r>
          </w:p>
        </w:tc>
      </w:tr>
      <w:tr w:rsidR="00CF6F21" w14:paraId="6CBAB178" w14:textId="77777777" w:rsidTr="00E71317">
        <w:trPr>
          <w:trHeight w:val="419"/>
        </w:trPr>
        <w:tc>
          <w:tcPr>
            <w:tcW w:w="10094" w:type="dxa"/>
            <w:gridSpan w:val="3"/>
            <w:vAlign w:val="center"/>
          </w:tcPr>
          <w:p w14:paraId="3900BF61" w14:textId="77777777" w:rsidR="00CF6F21" w:rsidRPr="00963A1D" w:rsidRDefault="00CF6F21" w:rsidP="00CF6F21">
            <w:pPr>
              <w:rPr>
                <w:b/>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odpínačem (K)</w:t>
            </w:r>
          </w:p>
        </w:tc>
      </w:tr>
      <w:tr w:rsidR="00CF6F21" w14:paraId="22C67674" w14:textId="77777777" w:rsidTr="00E71317">
        <w:tc>
          <w:tcPr>
            <w:tcW w:w="5566" w:type="dxa"/>
          </w:tcPr>
          <w:p w14:paraId="51374280"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2553" w:type="dxa"/>
          </w:tcPr>
          <w:p w14:paraId="4FFF16B8" w14:textId="77777777" w:rsidR="00CF6F21"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0817721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w:t>
            </w:r>
          </w:p>
        </w:tc>
        <w:tc>
          <w:tcPr>
            <w:tcW w:w="1975" w:type="dxa"/>
          </w:tcPr>
          <w:p w14:paraId="06812072" w14:textId="77777777" w:rsidR="00CF6F21" w:rsidRDefault="00CF6F21" w:rsidP="00CF6F21">
            <w:r w:rsidRPr="005C6B03">
              <w:rPr>
                <w:rFonts w:ascii="Arial" w:hAnsi="Arial" w:cs="Arial"/>
                <w:i/>
                <w:snapToGrid w:val="0"/>
                <w:color w:val="000000"/>
                <w:sz w:val="22"/>
                <w:szCs w:val="22"/>
                <w:highlight w:val="lightGray"/>
              </w:rPr>
              <w:t>[ANO/NE]</w:t>
            </w:r>
          </w:p>
        </w:tc>
      </w:tr>
      <w:tr w:rsidR="00CF6F21" w14:paraId="76BBF2A0" w14:textId="77777777" w:rsidTr="00E71317">
        <w:tc>
          <w:tcPr>
            <w:tcW w:w="5566" w:type="dxa"/>
          </w:tcPr>
          <w:p w14:paraId="32BB0D1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2553" w:type="dxa"/>
          </w:tcPr>
          <w:p w14:paraId="4CF21A1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ruční pružinový mžikový pohon</w:t>
            </w:r>
          </w:p>
        </w:tc>
        <w:tc>
          <w:tcPr>
            <w:tcW w:w="1975" w:type="dxa"/>
          </w:tcPr>
          <w:p w14:paraId="7EE01CC0" w14:textId="77777777" w:rsidR="00CF6F21" w:rsidRDefault="00CF6F21" w:rsidP="00CF6F21">
            <w:r w:rsidRPr="005C6B03">
              <w:rPr>
                <w:rFonts w:ascii="Arial" w:hAnsi="Arial" w:cs="Arial"/>
                <w:i/>
                <w:snapToGrid w:val="0"/>
                <w:color w:val="000000"/>
                <w:sz w:val="22"/>
                <w:szCs w:val="22"/>
                <w:highlight w:val="lightGray"/>
              </w:rPr>
              <w:t>[ANO/NE]</w:t>
            </w:r>
          </w:p>
        </w:tc>
      </w:tr>
      <w:tr w:rsidR="00CF6F21" w14:paraId="708BFF43" w14:textId="77777777" w:rsidTr="00E71317">
        <w:tc>
          <w:tcPr>
            <w:tcW w:w="5566" w:type="dxa"/>
          </w:tcPr>
          <w:p w14:paraId="2357CE2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2553" w:type="dxa"/>
          </w:tcPr>
          <w:p w14:paraId="7A8C628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vnější kužel s vnitřním závitem M16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630 A v souladu s ČSN EN 50181</w:t>
            </w:r>
          </w:p>
        </w:tc>
        <w:tc>
          <w:tcPr>
            <w:tcW w:w="1975" w:type="dxa"/>
          </w:tcPr>
          <w:p w14:paraId="76AD470F" w14:textId="77777777" w:rsidR="00CF6F21" w:rsidRDefault="00CF6F21" w:rsidP="00CF6F21">
            <w:r w:rsidRPr="001D01B6">
              <w:rPr>
                <w:rFonts w:ascii="Arial" w:hAnsi="Arial" w:cs="Arial"/>
                <w:i/>
                <w:snapToGrid w:val="0"/>
                <w:color w:val="000000"/>
                <w:sz w:val="22"/>
                <w:szCs w:val="22"/>
                <w:highlight w:val="lightGray"/>
              </w:rPr>
              <w:t>[ANO/NE]</w:t>
            </w:r>
          </w:p>
        </w:tc>
      </w:tr>
      <w:tr w:rsidR="00CF6F21" w14:paraId="2D650C0C" w14:textId="77777777" w:rsidTr="00E71317">
        <w:tc>
          <w:tcPr>
            <w:tcW w:w="5566" w:type="dxa"/>
          </w:tcPr>
          <w:p w14:paraId="45CC8E12"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2553" w:type="dxa"/>
          </w:tcPr>
          <w:p w14:paraId="5373358F"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975" w:type="dxa"/>
          </w:tcPr>
          <w:p w14:paraId="05DA93CE"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1B255B43" w14:textId="77777777" w:rsidTr="00E71317">
        <w:tc>
          <w:tcPr>
            <w:tcW w:w="5566" w:type="dxa"/>
          </w:tcPr>
          <w:p w14:paraId="188BE36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lastRenderedPageBreak/>
              <w:t>Zaručená minimální celková délka připojovaných kabelových armatur</w:t>
            </w:r>
          </w:p>
        </w:tc>
        <w:tc>
          <w:tcPr>
            <w:tcW w:w="2553" w:type="dxa"/>
          </w:tcPr>
          <w:p w14:paraId="499FC55A" w14:textId="73008523"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w:t>
            </w:r>
            <w:r w:rsidR="00D47A8B">
              <w:rPr>
                <w:rFonts w:ascii="Arial" w:hAnsi="Arial" w:cs="Arial"/>
                <w:snapToGrid w:val="0"/>
                <w:color w:val="000000"/>
                <w:sz w:val="22"/>
                <w:szCs w:val="22"/>
              </w:rPr>
              <w:t>0</w:t>
            </w:r>
            <w:r w:rsidRPr="00DD04B3">
              <w:rPr>
                <w:rFonts w:ascii="Arial" w:hAnsi="Arial" w:cs="Arial"/>
                <w:snapToGrid w:val="0"/>
                <w:color w:val="000000"/>
                <w:sz w:val="22"/>
                <w:szCs w:val="22"/>
              </w:rPr>
              <w:t xml:space="preserve"> mm</w:t>
            </w:r>
          </w:p>
        </w:tc>
        <w:tc>
          <w:tcPr>
            <w:tcW w:w="1975" w:type="dxa"/>
          </w:tcPr>
          <w:p w14:paraId="1162ECDB"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546F9032" w14:textId="77777777" w:rsidTr="00E71317">
        <w:tc>
          <w:tcPr>
            <w:tcW w:w="5566" w:type="dxa"/>
          </w:tcPr>
          <w:p w14:paraId="032ADAA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2553" w:type="dxa"/>
          </w:tcPr>
          <w:p w14:paraId="1E1407A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975" w:type="dxa"/>
          </w:tcPr>
          <w:p w14:paraId="01772FC0" w14:textId="77777777" w:rsidR="00CF6F21" w:rsidRDefault="00CF6F21" w:rsidP="00CF6F21">
            <w:r w:rsidRPr="001D01B6">
              <w:rPr>
                <w:rFonts w:ascii="Arial" w:hAnsi="Arial" w:cs="Arial"/>
                <w:i/>
                <w:snapToGrid w:val="0"/>
                <w:color w:val="000000"/>
                <w:sz w:val="22"/>
                <w:szCs w:val="22"/>
                <w:highlight w:val="lightGray"/>
              </w:rPr>
              <w:t>[ANO/NE]</w:t>
            </w:r>
          </w:p>
        </w:tc>
      </w:tr>
      <w:tr w:rsidR="00CF6F21" w14:paraId="4C72FFE1" w14:textId="77777777" w:rsidTr="00E71317">
        <w:tc>
          <w:tcPr>
            <w:tcW w:w="5566" w:type="dxa"/>
          </w:tcPr>
          <w:p w14:paraId="56FBB7E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2553" w:type="dxa"/>
          </w:tcPr>
          <w:p w14:paraId="11CA7016" w14:textId="760091A3" w:rsidR="00CF6F21" w:rsidRPr="00DD04B3" w:rsidRDefault="003B2E6C"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26</w:t>
            </w:r>
            <w:r w:rsidR="00CF6F21" w:rsidRPr="00DD04B3">
              <w:rPr>
                <w:rFonts w:ascii="Arial" w:hAnsi="Arial" w:cs="Arial"/>
                <w:snapToGrid w:val="0"/>
                <w:color w:val="000000"/>
                <w:sz w:val="22"/>
                <w:szCs w:val="22"/>
              </w:rPr>
              <w:t>-50 mm</w:t>
            </w:r>
          </w:p>
        </w:tc>
        <w:tc>
          <w:tcPr>
            <w:tcW w:w="1975" w:type="dxa"/>
          </w:tcPr>
          <w:p w14:paraId="1E3AAFB2" w14:textId="77777777" w:rsidR="00CF6F21" w:rsidRDefault="00CF6F21" w:rsidP="00CF6F21">
            <w:r w:rsidRPr="001D01B6">
              <w:rPr>
                <w:rFonts w:ascii="Arial" w:hAnsi="Arial" w:cs="Arial"/>
                <w:i/>
                <w:snapToGrid w:val="0"/>
                <w:color w:val="000000"/>
                <w:sz w:val="22"/>
                <w:szCs w:val="22"/>
                <w:highlight w:val="lightGray"/>
              </w:rPr>
              <w:t>[ANO/NE]</w:t>
            </w:r>
          </w:p>
        </w:tc>
      </w:tr>
      <w:tr w:rsidR="00CF6F21" w14:paraId="07522FB1" w14:textId="77777777" w:rsidTr="00E71317">
        <w:tc>
          <w:tcPr>
            <w:tcW w:w="5566" w:type="dxa"/>
          </w:tcPr>
          <w:p w14:paraId="72CF27C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2553" w:type="dxa"/>
          </w:tcPr>
          <w:p w14:paraId="1035598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975" w:type="dxa"/>
          </w:tcPr>
          <w:p w14:paraId="69B95DD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5916EA9A" w14:textId="77777777" w:rsidTr="00E71317">
        <w:tc>
          <w:tcPr>
            <w:tcW w:w="5566" w:type="dxa"/>
          </w:tcPr>
          <w:p w14:paraId="76FC5551"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2553" w:type="dxa"/>
          </w:tcPr>
          <w:p w14:paraId="4961F13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975" w:type="dxa"/>
          </w:tcPr>
          <w:p w14:paraId="4D6FE7A8"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411CF892" w14:textId="77777777" w:rsidTr="00E71317">
        <w:trPr>
          <w:trHeight w:val="297"/>
        </w:trPr>
        <w:tc>
          <w:tcPr>
            <w:tcW w:w="10094" w:type="dxa"/>
            <w:gridSpan w:val="3"/>
            <w:vAlign w:val="center"/>
          </w:tcPr>
          <w:p w14:paraId="5F32F63A" w14:textId="77777777" w:rsidR="00CF6F21" w:rsidRPr="00963A1D" w:rsidRDefault="00CF6F21" w:rsidP="00CF6F21">
            <w:pPr>
              <w:rPr>
                <w:b/>
              </w:rPr>
            </w:pPr>
            <w:r w:rsidRPr="00963A1D">
              <w:rPr>
                <w:rFonts w:ascii="Arial" w:hAnsi="Arial" w:cs="Arial"/>
                <w:b/>
                <w:snapToGrid w:val="0"/>
                <w:color w:val="000000"/>
                <w:sz w:val="22"/>
                <w:szCs w:val="22"/>
              </w:rPr>
              <w:t>Pole vývodu na transformátor</w:t>
            </w:r>
          </w:p>
        </w:tc>
      </w:tr>
      <w:tr w:rsidR="00CF6F21" w14:paraId="73055028" w14:textId="77777777" w:rsidTr="00E71317">
        <w:tc>
          <w:tcPr>
            <w:tcW w:w="5566" w:type="dxa"/>
          </w:tcPr>
          <w:p w14:paraId="0F78C94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2553" w:type="dxa"/>
          </w:tcPr>
          <w:p w14:paraId="27CEE3F7" w14:textId="77777777" w:rsidR="00CF6F21"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470C4A8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 </w:t>
            </w:r>
          </w:p>
        </w:tc>
        <w:tc>
          <w:tcPr>
            <w:tcW w:w="1975" w:type="dxa"/>
          </w:tcPr>
          <w:p w14:paraId="3D94080B"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58482996" w14:textId="77777777" w:rsidTr="00E71317">
        <w:tc>
          <w:tcPr>
            <w:tcW w:w="5566" w:type="dxa"/>
          </w:tcPr>
          <w:p w14:paraId="2DE0F74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2553" w:type="dxa"/>
          </w:tcPr>
          <w:p w14:paraId="2A7B5C9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ruční </w:t>
            </w:r>
            <w:proofErr w:type="spellStart"/>
            <w:r w:rsidRPr="00DD04B3">
              <w:rPr>
                <w:rFonts w:ascii="Arial" w:hAnsi="Arial" w:cs="Arial"/>
                <w:snapToGrid w:val="0"/>
                <w:color w:val="000000"/>
                <w:sz w:val="22"/>
                <w:szCs w:val="22"/>
              </w:rPr>
              <w:t>střadačový</w:t>
            </w:r>
            <w:proofErr w:type="spellEnd"/>
            <w:r w:rsidRPr="00DD04B3">
              <w:rPr>
                <w:rFonts w:ascii="Arial" w:hAnsi="Arial" w:cs="Arial"/>
                <w:snapToGrid w:val="0"/>
                <w:color w:val="000000"/>
                <w:sz w:val="22"/>
                <w:szCs w:val="22"/>
              </w:rPr>
              <w:t xml:space="preserve"> pohon s mžikovým vypínáním ve všech 3 fázích současně</w:t>
            </w:r>
          </w:p>
        </w:tc>
        <w:tc>
          <w:tcPr>
            <w:tcW w:w="1975" w:type="dxa"/>
          </w:tcPr>
          <w:p w14:paraId="599C3272"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3AF17A35" w14:textId="77777777" w:rsidTr="00E71317">
        <w:tc>
          <w:tcPr>
            <w:tcW w:w="5566" w:type="dxa"/>
          </w:tcPr>
          <w:p w14:paraId="6370481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Blokace opětného sepnutí odpínače po vybavení pojistky</w:t>
            </w:r>
          </w:p>
        </w:tc>
        <w:tc>
          <w:tcPr>
            <w:tcW w:w="2553" w:type="dxa"/>
          </w:tcPr>
          <w:p w14:paraId="658A8A12"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975" w:type="dxa"/>
          </w:tcPr>
          <w:p w14:paraId="0EDFCE13"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2E662E3B" w14:textId="77777777" w:rsidTr="00E71317">
        <w:tc>
          <w:tcPr>
            <w:tcW w:w="5566" w:type="dxa"/>
          </w:tcPr>
          <w:p w14:paraId="5CEA0BC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Indikace vybavení pojistky</w:t>
            </w:r>
          </w:p>
        </w:tc>
        <w:tc>
          <w:tcPr>
            <w:tcW w:w="2553" w:type="dxa"/>
          </w:tcPr>
          <w:p w14:paraId="19D2F144"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975" w:type="dxa"/>
          </w:tcPr>
          <w:p w14:paraId="4C7E8FF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60F9EF23" w14:textId="77777777" w:rsidTr="00E71317">
        <w:tc>
          <w:tcPr>
            <w:tcW w:w="5566" w:type="dxa"/>
          </w:tcPr>
          <w:p w14:paraId="2108610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w:t>
            </w:r>
          </w:p>
        </w:tc>
        <w:tc>
          <w:tcPr>
            <w:tcW w:w="2553" w:type="dxa"/>
          </w:tcPr>
          <w:p w14:paraId="598024D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Před i za pojistkou</w:t>
            </w:r>
          </w:p>
        </w:tc>
        <w:tc>
          <w:tcPr>
            <w:tcW w:w="1975" w:type="dxa"/>
          </w:tcPr>
          <w:p w14:paraId="2411FBE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2A6D0F67" w14:textId="77777777" w:rsidTr="00E71317">
        <w:tc>
          <w:tcPr>
            <w:tcW w:w="5566" w:type="dxa"/>
          </w:tcPr>
          <w:p w14:paraId="6F57F53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2553" w:type="dxa"/>
          </w:tcPr>
          <w:p w14:paraId="1C67479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Na vnější kužel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250 A v souladu s ČSN EN 50181</w:t>
            </w:r>
          </w:p>
        </w:tc>
        <w:tc>
          <w:tcPr>
            <w:tcW w:w="1975" w:type="dxa"/>
          </w:tcPr>
          <w:p w14:paraId="4131B156"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1EB8B36B" w14:textId="77777777" w:rsidTr="00E71317">
        <w:tc>
          <w:tcPr>
            <w:tcW w:w="5566" w:type="dxa"/>
          </w:tcPr>
          <w:p w14:paraId="3A46D2FD" w14:textId="326AD954" w:rsidR="00CF6F21" w:rsidRPr="00DD04B3" w:rsidRDefault="00CF6F21" w:rsidP="00CF6F21">
            <w:pPr>
              <w:spacing w:before="60"/>
              <w:jc w:val="both"/>
              <w:rPr>
                <w:rFonts w:ascii="Arial" w:hAnsi="Arial" w:cs="Arial"/>
                <w:snapToGrid w:val="0"/>
                <w:color w:val="000000"/>
              </w:rPr>
            </w:pPr>
            <w:r w:rsidRPr="00E932C0">
              <w:rPr>
                <w:rFonts w:ascii="Arial" w:hAnsi="Arial" w:cs="Arial"/>
                <w:snapToGrid w:val="0"/>
                <w:color w:val="000000"/>
                <w:sz w:val="22"/>
                <w:szCs w:val="22"/>
              </w:rPr>
              <w:t>Maximální možná délka (hloubka kabelového prostoru) kabelového konektoru</w:t>
            </w:r>
          </w:p>
        </w:tc>
        <w:tc>
          <w:tcPr>
            <w:tcW w:w="2553" w:type="dxa"/>
          </w:tcPr>
          <w:p w14:paraId="4A1904FB" w14:textId="6FFFC8A0" w:rsidR="00CF6F21" w:rsidRPr="00DD04B3" w:rsidRDefault="00CF6F21" w:rsidP="00CF6F21">
            <w:pPr>
              <w:spacing w:before="60"/>
              <w:jc w:val="both"/>
              <w:rPr>
                <w:rFonts w:ascii="Arial" w:hAnsi="Arial" w:cs="Arial"/>
                <w:snapToGrid w:val="0"/>
                <w:color w:val="000000"/>
              </w:rPr>
            </w:pPr>
            <w:r w:rsidRPr="00DA2708">
              <w:rPr>
                <w:rFonts w:ascii="Arial" w:hAnsi="Arial" w:cs="Arial"/>
                <w:snapToGrid w:val="0"/>
                <w:color w:val="000000"/>
                <w:sz w:val="22"/>
                <w:szCs w:val="22"/>
              </w:rPr>
              <w:t>Min. 170 mm</w:t>
            </w:r>
          </w:p>
        </w:tc>
        <w:tc>
          <w:tcPr>
            <w:tcW w:w="1975" w:type="dxa"/>
          </w:tcPr>
          <w:p w14:paraId="3CE0FF8E" w14:textId="282E8C7E" w:rsidR="00CF6F21" w:rsidRPr="00BB2245" w:rsidRDefault="00CF6F21" w:rsidP="00CF6F21">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CF6F21" w14:paraId="3E23B80B" w14:textId="77777777" w:rsidTr="00E71317">
        <w:tc>
          <w:tcPr>
            <w:tcW w:w="5566" w:type="dxa"/>
          </w:tcPr>
          <w:p w14:paraId="34F4B01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2553" w:type="dxa"/>
          </w:tcPr>
          <w:p w14:paraId="2A15569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25-38 mm</w:t>
            </w:r>
          </w:p>
        </w:tc>
        <w:tc>
          <w:tcPr>
            <w:tcW w:w="1975" w:type="dxa"/>
          </w:tcPr>
          <w:p w14:paraId="0FA8146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6B308F46" w14:textId="77777777" w:rsidTr="00E71317">
        <w:tc>
          <w:tcPr>
            <w:tcW w:w="5566" w:type="dxa"/>
          </w:tcPr>
          <w:p w14:paraId="7B5844C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2553" w:type="dxa"/>
          </w:tcPr>
          <w:p w14:paraId="04545F4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975" w:type="dxa"/>
          </w:tcPr>
          <w:p w14:paraId="33D771AB"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61034362" w14:textId="77777777" w:rsidTr="00E71317">
        <w:tc>
          <w:tcPr>
            <w:tcW w:w="5566" w:type="dxa"/>
          </w:tcPr>
          <w:p w14:paraId="40F56EA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Pouzdra pro pojistky</w:t>
            </w:r>
          </w:p>
        </w:tc>
        <w:tc>
          <w:tcPr>
            <w:tcW w:w="2553" w:type="dxa"/>
          </w:tcPr>
          <w:p w14:paraId="22A40BF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Pro pojistky IEC podle normy ČSN EN 60 282-1</w:t>
            </w:r>
          </w:p>
        </w:tc>
        <w:tc>
          <w:tcPr>
            <w:tcW w:w="1975" w:type="dxa"/>
          </w:tcPr>
          <w:p w14:paraId="0A6BB4C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0A5198DA" w14:textId="77777777" w:rsidTr="00E71317">
        <w:tc>
          <w:tcPr>
            <w:tcW w:w="5566" w:type="dxa"/>
          </w:tcPr>
          <w:p w14:paraId="553CE190"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2553" w:type="dxa"/>
          </w:tcPr>
          <w:p w14:paraId="1BA63EC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w:t>
            </w:r>
            <w:r w:rsidRPr="00DD04B3">
              <w:rPr>
                <w:rFonts w:ascii="Arial" w:hAnsi="Arial" w:cs="Arial"/>
                <w:snapToGrid w:val="0"/>
                <w:color w:val="000000"/>
                <w:sz w:val="22"/>
                <w:szCs w:val="22"/>
              </w:rPr>
              <w:lastRenderedPageBreak/>
              <w:t>podložky, pérové podložky a matice.</w:t>
            </w:r>
          </w:p>
        </w:tc>
        <w:tc>
          <w:tcPr>
            <w:tcW w:w="1975" w:type="dxa"/>
          </w:tcPr>
          <w:p w14:paraId="53C366F5" w14:textId="77777777" w:rsidR="00CF6F21" w:rsidRDefault="00CF6F21" w:rsidP="00CF6F21">
            <w:r w:rsidRPr="00BB2245">
              <w:rPr>
                <w:rFonts w:ascii="Arial" w:hAnsi="Arial" w:cs="Arial"/>
                <w:i/>
                <w:snapToGrid w:val="0"/>
                <w:color w:val="000000"/>
                <w:sz w:val="22"/>
                <w:szCs w:val="22"/>
                <w:highlight w:val="lightGray"/>
              </w:rPr>
              <w:lastRenderedPageBreak/>
              <w:t>[ANO/NE]</w:t>
            </w:r>
          </w:p>
        </w:tc>
      </w:tr>
      <w:tr w:rsidR="00CF6F21" w14:paraId="7756A536" w14:textId="77777777" w:rsidTr="00E71317">
        <w:trPr>
          <w:trHeight w:val="431"/>
        </w:trPr>
        <w:tc>
          <w:tcPr>
            <w:tcW w:w="10094" w:type="dxa"/>
            <w:gridSpan w:val="3"/>
            <w:vAlign w:val="center"/>
          </w:tcPr>
          <w:p w14:paraId="7761A07C" w14:textId="77777777" w:rsidR="00CF6F21" w:rsidRPr="00BB2245" w:rsidRDefault="00CF6F21" w:rsidP="00CF6F21">
            <w:pPr>
              <w:rPr>
                <w:rFonts w:ascii="Arial" w:hAnsi="Arial" w:cs="Arial"/>
                <w:i/>
                <w:snapToGrid w:val="0"/>
                <w:color w:val="000000"/>
                <w:highlight w:val="lightGray"/>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vypínačem</w:t>
            </w:r>
          </w:p>
        </w:tc>
      </w:tr>
      <w:tr w:rsidR="00CF6F21" w14:paraId="2029B914" w14:textId="77777777" w:rsidTr="00E71317">
        <w:tc>
          <w:tcPr>
            <w:tcW w:w="5566" w:type="dxa"/>
          </w:tcPr>
          <w:p w14:paraId="520D05A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2553" w:type="dxa"/>
          </w:tcPr>
          <w:p w14:paraId="5D0C5EF5" w14:textId="0EE01939" w:rsidR="00453529" w:rsidRDefault="00CF6F21" w:rsidP="000C5B4B">
            <w:pPr>
              <w:spacing w:before="60"/>
              <w:rPr>
                <w:rFonts w:ascii="Arial" w:hAnsi="Arial" w:cs="Arial"/>
                <w:snapToGrid w:val="0"/>
                <w:color w:val="000000"/>
                <w:sz w:val="22"/>
                <w:szCs w:val="22"/>
              </w:rPr>
            </w:pPr>
            <w:r>
              <w:rPr>
                <w:rFonts w:ascii="Arial" w:hAnsi="Arial" w:cs="Arial"/>
                <w:snapToGrid w:val="0"/>
                <w:color w:val="000000"/>
                <w:sz w:val="22"/>
                <w:szCs w:val="22"/>
              </w:rPr>
              <w:t>Vypínač</w:t>
            </w:r>
            <w:r w:rsidR="00453529">
              <w:rPr>
                <w:rFonts w:ascii="Arial" w:hAnsi="Arial" w:cs="Arial"/>
                <w:snapToGrid w:val="0"/>
                <w:color w:val="000000"/>
                <w:sz w:val="22"/>
                <w:szCs w:val="22"/>
              </w:rPr>
              <w:t xml:space="preserve"> </w:t>
            </w:r>
            <w:r w:rsidR="001E7D7A">
              <w:rPr>
                <w:rFonts w:ascii="Arial" w:hAnsi="Arial" w:cs="Arial"/>
                <w:snapToGrid w:val="0"/>
                <w:color w:val="000000"/>
                <w:sz w:val="22"/>
                <w:szCs w:val="22"/>
              </w:rPr>
              <w:t xml:space="preserve">se </w:t>
            </w:r>
            <w:proofErr w:type="spellStart"/>
            <w:r w:rsidR="001E7D7A">
              <w:rPr>
                <w:rFonts w:ascii="Arial" w:hAnsi="Arial" w:cs="Arial"/>
                <w:snapToGrid w:val="0"/>
                <w:color w:val="000000"/>
                <w:sz w:val="22"/>
                <w:szCs w:val="22"/>
              </w:rPr>
              <w:t>střadačovým</w:t>
            </w:r>
            <w:proofErr w:type="spellEnd"/>
            <w:r w:rsidR="001E7D7A">
              <w:rPr>
                <w:rFonts w:ascii="Arial" w:hAnsi="Arial" w:cs="Arial"/>
                <w:snapToGrid w:val="0"/>
                <w:color w:val="000000"/>
                <w:sz w:val="22"/>
                <w:szCs w:val="22"/>
              </w:rPr>
              <w:t xml:space="preserve"> pohonem </w:t>
            </w:r>
            <w:proofErr w:type="gramStart"/>
            <w:r w:rsidR="001E7D7A">
              <w:rPr>
                <w:rFonts w:ascii="Arial" w:hAnsi="Arial" w:cs="Arial"/>
                <w:snapToGrid w:val="0"/>
                <w:color w:val="000000"/>
                <w:sz w:val="22"/>
                <w:szCs w:val="22"/>
              </w:rPr>
              <w:t>a</w:t>
            </w:r>
            <w:r>
              <w:rPr>
                <w:rFonts w:ascii="Arial" w:hAnsi="Arial" w:cs="Arial"/>
                <w:snapToGrid w:val="0"/>
                <w:color w:val="000000"/>
                <w:sz w:val="22"/>
                <w:szCs w:val="22"/>
              </w:rPr>
              <w:t xml:space="preserve"> </w:t>
            </w:r>
            <w:r w:rsidR="00453529" w:rsidRPr="00DD04B3">
              <w:rPr>
                <w:rFonts w:ascii="Arial" w:hAnsi="Arial" w:cs="Arial"/>
                <w:snapToGrid w:val="0"/>
                <w:color w:val="000000"/>
                <w:sz w:val="22"/>
                <w:szCs w:val="22"/>
              </w:rPr>
              <w:t xml:space="preserve"> třípolohový</w:t>
            </w:r>
            <w:proofErr w:type="gramEnd"/>
            <w:r w:rsidR="00453529" w:rsidRPr="00DD04B3">
              <w:rPr>
                <w:rFonts w:ascii="Arial" w:hAnsi="Arial" w:cs="Arial"/>
                <w:snapToGrid w:val="0"/>
                <w:color w:val="000000"/>
                <w:sz w:val="22"/>
                <w:szCs w:val="22"/>
              </w:rPr>
              <w:t xml:space="preserve"> odpínač</w:t>
            </w:r>
          </w:p>
          <w:p w14:paraId="589F7777" w14:textId="46344EB0" w:rsidR="00CF6F21" w:rsidRPr="00DD04B3" w:rsidRDefault="00453529" w:rsidP="000C5B4B">
            <w:pPr>
              <w:spacing w:before="60"/>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w:t>
            </w:r>
          </w:p>
        </w:tc>
        <w:tc>
          <w:tcPr>
            <w:tcW w:w="1975" w:type="dxa"/>
          </w:tcPr>
          <w:p w14:paraId="78B70437"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538F25F6" w14:textId="77777777" w:rsidTr="00E71317">
        <w:tc>
          <w:tcPr>
            <w:tcW w:w="5566" w:type="dxa"/>
          </w:tcPr>
          <w:p w14:paraId="7BADFAE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vypínače</w:t>
            </w:r>
          </w:p>
        </w:tc>
        <w:tc>
          <w:tcPr>
            <w:tcW w:w="2553" w:type="dxa"/>
          </w:tcPr>
          <w:p w14:paraId="5C801496"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Motorový pohon, ruční nouzový</w:t>
            </w:r>
          </w:p>
        </w:tc>
        <w:tc>
          <w:tcPr>
            <w:tcW w:w="1975" w:type="dxa"/>
          </w:tcPr>
          <w:p w14:paraId="38A2AB37" w14:textId="77777777" w:rsidR="00CF6F21" w:rsidRDefault="00CF6F21" w:rsidP="00CF6F21">
            <w:r w:rsidRPr="005C6B03">
              <w:rPr>
                <w:rFonts w:ascii="Arial" w:hAnsi="Arial" w:cs="Arial"/>
                <w:i/>
                <w:snapToGrid w:val="0"/>
                <w:color w:val="000000"/>
                <w:sz w:val="22"/>
                <w:szCs w:val="22"/>
                <w:highlight w:val="lightGray"/>
              </w:rPr>
              <w:t>[ANO/NE]</w:t>
            </w:r>
          </w:p>
        </w:tc>
      </w:tr>
      <w:tr w:rsidR="00CF6F21" w14:paraId="1731441F" w14:textId="77777777" w:rsidTr="00E71317">
        <w:tc>
          <w:tcPr>
            <w:tcW w:w="5566" w:type="dxa"/>
          </w:tcPr>
          <w:p w14:paraId="35B0250F" w14:textId="77777777" w:rsidR="00CF6F21" w:rsidRPr="00DD04B3" w:rsidRDefault="00CF6F21" w:rsidP="00CF6F21">
            <w:pPr>
              <w:spacing w:before="60"/>
              <w:jc w:val="both"/>
              <w:rPr>
                <w:rFonts w:ascii="Arial" w:hAnsi="Arial" w:cs="Arial"/>
                <w:snapToGrid w:val="0"/>
                <w:color w:val="000000"/>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odpojovače, uzemňovače</w:t>
            </w:r>
          </w:p>
        </w:tc>
        <w:tc>
          <w:tcPr>
            <w:tcW w:w="2553" w:type="dxa"/>
          </w:tcPr>
          <w:p w14:paraId="418A905C" w14:textId="77777777" w:rsidR="00CF6F21" w:rsidRDefault="00CF6F21" w:rsidP="00CF6F21">
            <w:pPr>
              <w:spacing w:before="60"/>
              <w:jc w:val="both"/>
              <w:rPr>
                <w:rFonts w:ascii="Arial" w:hAnsi="Arial" w:cs="Arial"/>
                <w:snapToGrid w:val="0"/>
                <w:color w:val="000000"/>
              </w:rPr>
            </w:pPr>
            <w:r w:rsidRPr="00DD04B3">
              <w:rPr>
                <w:rFonts w:ascii="Arial" w:hAnsi="Arial" w:cs="Arial"/>
                <w:snapToGrid w:val="0"/>
                <w:color w:val="000000"/>
                <w:sz w:val="22"/>
                <w:szCs w:val="22"/>
              </w:rPr>
              <w:t xml:space="preserve">ruční </w:t>
            </w:r>
            <w:proofErr w:type="spellStart"/>
            <w:r w:rsidRPr="00DD04B3">
              <w:rPr>
                <w:rFonts w:ascii="Arial" w:hAnsi="Arial" w:cs="Arial"/>
                <w:snapToGrid w:val="0"/>
                <w:color w:val="000000"/>
                <w:sz w:val="22"/>
                <w:szCs w:val="22"/>
              </w:rPr>
              <w:t>střadačový</w:t>
            </w:r>
            <w:proofErr w:type="spellEnd"/>
            <w:r w:rsidRPr="00DD04B3">
              <w:rPr>
                <w:rFonts w:ascii="Arial" w:hAnsi="Arial" w:cs="Arial"/>
                <w:snapToGrid w:val="0"/>
                <w:color w:val="000000"/>
                <w:sz w:val="22"/>
                <w:szCs w:val="22"/>
              </w:rPr>
              <w:t xml:space="preserve"> pohon s mžikovým vypínáním ve všech 3 fázích současně</w:t>
            </w:r>
          </w:p>
        </w:tc>
        <w:tc>
          <w:tcPr>
            <w:tcW w:w="1975" w:type="dxa"/>
          </w:tcPr>
          <w:p w14:paraId="7BD0E013"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6B521663" w14:textId="77777777" w:rsidTr="00E71317">
        <w:tc>
          <w:tcPr>
            <w:tcW w:w="5566" w:type="dxa"/>
          </w:tcPr>
          <w:p w14:paraId="580F1F9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2553" w:type="dxa"/>
          </w:tcPr>
          <w:p w14:paraId="573CDFBE" w14:textId="5FBB8B81"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vnější kužel s vnitřním závitem M16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630 A v souladu s ČSN EN 50181</w:t>
            </w:r>
          </w:p>
        </w:tc>
        <w:tc>
          <w:tcPr>
            <w:tcW w:w="1975" w:type="dxa"/>
          </w:tcPr>
          <w:p w14:paraId="556052B7"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2D4F2E6D" w14:textId="77777777" w:rsidTr="00E71317">
        <w:tc>
          <w:tcPr>
            <w:tcW w:w="5566" w:type="dxa"/>
          </w:tcPr>
          <w:p w14:paraId="4731C0F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2553" w:type="dxa"/>
          </w:tcPr>
          <w:p w14:paraId="5AC56879"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975" w:type="dxa"/>
          </w:tcPr>
          <w:p w14:paraId="6245DD7F"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7567ADC5" w14:textId="77777777" w:rsidTr="00E71317">
        <w:tc>
          <w:tcPr>
            <w:tcW w:w="5566" w:type="dxa"/>
          </w:tcPr>
          <w:p w14:paraId="51B4C48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2553" w:type="dxa"/>
          </w:tcPr>
          <w:p w14:paraId="1EE4E423" w14:textId="38E3BE56"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w:t>
            </w:r>
            <w:r w:rsidR="009018FB">
              <w:rPr>
                <w:rFonts w:ascii="Arial" w:hAnsi="Arial" w:cs="Arial"/>
                <w:snapToGrid w:val="0"/>
                <w:color w:val="000000"/>
                <w:sz w:val="22"/>
                <w:szCs w:val="22"/>
              </w:rPr>
              <w:t>0</w:t>
            </w:r>
            <w:r w:rsidRPr="00DD04B3">
              <w:rPr>
                <w:rFonts w:ascii="Arial" w:hAnsi="Arial" w:cs="Arial"/>
                <w:snapToGrid w:val="0"/>
                <w:color w:val="000000"/>
                <w:sz w:val="22"/>
                <w:szCs w:val="22"/>
              </w:rPr>
              <w:t xml:space="preserve"> mm</w:t>
            </w:r>
          </w:p>
        </w:tc>
        <w:tc>
          <w:tcPr>
            <w:tcW w:w="1975" w:type="dxa"/>
          </w:tcPr>
          <w:p w14:paraId="4E10CBCF"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50B3065A" w14:textId="77777777" w:rsidTr="00E71317">
        <w:tc>
          <w:tcPr>
            <w:tcW w:w="5566" w:type="dxa"/>
          </w:tcPr>
          <w:p w14:paraId="25825C26"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Počet připojených kabelových vedení</w:t>
            </w:r>
          </w:p>
        </w:tc>
        <w:tc>
          <w:tcPr>
            <w:tcW w:w="2553" w:type="dxa"/>
          </w:tcPr>
          <w:p w14:paraId="1515E1C5"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3x</w:t>
            </w:r>
          </w:p>
        </w:tc>
        <w:tc>
          <w:tcPr>
            <w:tcW w:w="1975" w:type="dxa"/>
          </w:tcPr>
          <w:p w14:paraId="0382EC61"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553EFA21" w14:textId="77777777" w:rsidTr="00E71317">
        <w:tc>
          <w:tcPr>
            <w:tcW w:w="5566" w:type="dxa"/>
          </w:tcPr>
          <w:p w14:paraId="7F077E9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2553" w:type="dxa"/>
          </w:tcPr>
          <w:p w14:paraId="5D9137A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975" w:type="dxa"/>
          </w:tcPr>
          <w:p w14:paraId="27111428"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6B8439A0" w14:textId="77777777" w:rsidTr="00E71317">
        <w:tc>
          <w:tcPr>
            <w:tcW w:w="5566" w:type="dxa"/>
          </w:tcPr>
          <w:p w14:paraId="6C0E954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2553" w:type="dxa"/>
          </w:tcPr>
          <w:p w14:paraId="0681EE6F" w14:textId="1409C75B" w:rsidR="00CF6F21" w:rsidRPr="00DD04B3" w:rsidRDefault="00981D4B"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26</w:t>
            </w:r>
            <w:r w:rsidR="00CF6F21" w:rsidRPr="00DD04B3">
              <w:rPr>
                <w:rFonts w:ascii="Arial" w:hAnsi="Arial" w:cs="Arial"/>
                <w:snapToGrid w:val="0"/>
                <w:color w:val="000000"/>
                <w:sz w:val="22"/>
                <w:szCs w:val="22"/>
              </w:rPr>
              <w:t>-50 mm</w:t>
            </w:r>
          </w:p>
        </w:tc>
        <w:tc>
          <w:tcPr>
            <w:tcW w:w="1975" w:type="dxa"/>
          </w:tcPr>
          <w:p w14:paraId="41A4D4CB"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1922F475" w14:textId="77777777" w:rsidTr="00E71317">
        <w:tc>
          <w:tcPr>
            <w:tcW w:w="5566" w:type="dxa"/>
          </w:tcPr>
          <w:p w14:paraId="4AA38CB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2553" w:type="dxa"/>
          </w:tcPr>
          <w:p w14:paraId="7F59F702"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975" w:type="dxa"/>
          </w:tcPr>
          <w:p w14:paraId="39660036"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08D30E5E" w14:textId="77777777" w:rsidTr="00E71317">
        <w:trPr>
          <w:trHeight w:val="422"/>
        </w:trPr>
        <w:tc>
          <w:tcPr>
            <w:tcW w:w="10094" w:type="dxa"/>
            <w:gridSpan w:val="3"/>
            <w:vAlign w:val="center"/>
          </w:tcPr>
          <w:p w14:paraId="6D08E200" w14:textId="77777777" w:rsidR="00CF6F21" w:rsidRPr="00AA5DC8" w:rsidRDefault="00CF6F21" w:rsidP="00CF6F21">
            <w:pPr>
              <w:rPr>
                <w:rFonts w:ascii="Arial" w:hAnsi="Arial" w:cs="Arial"/>
                <w:b/>
                <w:i/>
                <w:snapToGrid w:val="0"/>
                <w:color w:val="000000"/>
                <w:sz w:val="22"/>
                <w:szCs w:val="22"/>
                <w:highlight w:val="lightGray"/>
              </w:rPr>
            </w:pPr>
            <w:r w:rsidRPr="00AA5DC8">
              <w:rPr>
                <w:rFonts w:ascii="Arial" w:hAnsi="Arial" w:cs="Arial"/>
                <w:b/>
                <w:snapToGrid w:val="0"/>
                <w:color w:val="FF0000"/>
                <w:sz w:val="22"/>
                <w:szCs w:val="22"/>
              </w:rPr>
              <w:t>Nadstandardní výbava</w:t>
            </w:r>
          </w:p>
        </w:tc>
      </w:tr>
      <w:tr w:rsidR="00CF6F21" w14:paraId="1F4608DA" w14:textId="77777777" w:rsidTr="00E71317">
        <w:trPr>
          <w:trHeight w:val="325"/>
        </w:trPr>
        <w:tc>
          <w:tcPr>
            <w:tcW w:w="10094" w:type="dxa"/>
            <w:gridSpan w:val="3"/>
            <w:vAlign w:val="center"/>
          </w:tcPr>
          <w:p w14:paraId="23DAE313" w14:textId="77777777" w:rsidR="00CF6F21" w:rsidRPr="00AA5DC8" w:rsidRDefault="00CF6F21" w:rsidP="00CF6F21">
            <w:pPr>
              <w:rPr>
                <w:rFonts w:ascii="Arial" w:hAnsi="Arial" w:cs="Arial"/>
                <w:b/>
                <w:i/>
                <w:snapToGrid w:val="0"/>
                <w:color w:val="000000"/>
                <w:highlight w:val="lightGray"/>
              </w:rPr>
            </w:pPr>
            <w:r w:rsidRPr="00AA5DC8">
              <w:rPr>
                <w:rFonts w:ascii="Arial" w:hAnsi="Arial" w:cs="Arial"/>
                <w:b/>
                <w:snapToGrid w:val="0"/>
                <w:color w:val="000000"/>
                <w:sz w:val="22"/>
                <w:szCs w:val="22"/>
              </w:rPr>
              <w:t>Pole s odpínačem</w:t>
            </w:r>
          </w:p>
        </w:tc>
      </w:tr>
      <w:tr w:rsidR="00CF6F21" w14:paraId="6C5681E6" w14:textId="77777777" w:rsidTr="00E71317">
        <w:tc>
          <w:tcPr>
            <w:tcW w:w="5566" w:type="dxa"/>
          </w:tcPr>
          <w:p w14:paraId="5CCE4878" w14:textId="77777777" w:rsidR="00CF6F21" w:rsidRPr="00AA5DC8" w:rsidRDefault="00CF6F21" w:rsidP="00CF6F21">
            <w:pPr>
              <w:tabs>
                <w:tab w:val="left" w:pos="284"/>
              </w:tabs>
              <w:spacing w:before="80"/>
              <w:jc w:val="both"/>
              <w:rPr>
                <w:rFonts w:ascii="Arial" w:hAnsi="Arial" w:cs="Arial"/>
                <w:snapToGrid w:val="0"/>
                <w:color w:val="000000"/>
                <w:sz w:val="22"/>
                <w:szCs w:val="22"/>
              </w:rPr>
            </w:pPr>
            <w:r w:rsidRPr="00AA5DC8">
              <w:rPr>
                <w:rFonts w:ascii="Arial" w:hAnsi="Arial" w:cs="Arial"/>
                <w:snapToGrid w:val="0"/>
                <w:color w:val="000000"/>
                <w:sz w:val="22"/>
                <w:szCs w:val="22"/>
              </w:rPr>
              <w:t>Přístrojový transformátor proudu (3x)</w:t>
            </w:r>
          </w:p>
        </w:tc>
        <w:tc>
          <w:tcPr>
            <w:tcW w:w="2553" w:type="dxa"/>
          </w:tcPr>
          <w:p w14:paraId="70BF030D" w14:textId="77777777" w:rsidR="00CF6F21" w:rsidRPr="005A111D" w:rsidRDefault="00CF6F21" w:rsidP="00CF6F21">
            <w:pPr>
              <w:tabs>
                <w:tab w:val="left" w:pos="284"/>
              </w:tabs>
              <w:spacing w:before="80"/>
              <w:jc w:val="both"/>
              <w:rPr>
                <w:rFonts w:ascii="Arial" w:hAnsi="Arial" w:cs="Arial"/>
                <w:snapToGrid w:val="0"/>
                <w:color w:val="000000"/>
              </w:rPr>
            </w:pPr>
          </w:p>
        </w:tc>
        <w:tc>
          <w:tcPr>
            <w:tcW w:w="1975" w:type="dxa"/>
          </w:tcPr>
          <w:p w14:paraId="6AE4F34B"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p>
        </w:tc>
      </w:tr>
      <w:tr w:rsidR="00CF6F21" w14:paraId="0256D523" w14:textId="77777777" w:rsidTr="00E71317">
        <w:tc>
          <w:tcPr>
            <w:tcW w:w="5566" w:type="dxa"/>
          </w:tcPr>
          <w:p w14:paraId="4DC245EC" w14:textId="77777777" w:rsidR="00CF6F21" w:rsidRPr="00AA5DC8" w:rsidRDefault="00CF6F21" w:rsidP="00CF6F21">
            <w:pPr>
              <w:tabs>
                <w:tab w:val="left" w:pos="4678"/>
              </w:tabs>
              <w:spacing w:before="60"/>
              <w:jc w:val="both"/>
              <w:rPr>
                <w:rFonts w:ascii="Arial" w:hAnsi="Arial" w:cs="Arial"/>
                <w:snapToGrid w:val="0"/>
                <w:color w:val="000000"/>
                <w:sz w:val="22"/>
                <w:szCs w:val="22"/>
              </w:rPr>
            </w:pPr>
            <w:r w:rsidRPr="00AA5DC8">
              <w:rPr>
                <w:rFonts w:ascii="Arial" w:hAnsi="Arial" w:cs="Arial"/>
                <w:snapToGrid w:val="0"/>
                <w:color w:val="000000"/>
                <w:sz w:val="22"/>
                <w:szCs w:val="22"/>
              </w:rPr>
              <w:t>Proudový rozsah</w:t>
            </w:r>
          </w:p>
        </w:tc>
        <w:tc>
          <w:tcPr>
            <w:tcW w:w="2553" w:type="dxa"/>
          </w:tcPr>
          <w:p w14:paraId="310141D5" w14:textId="77777777" w:rsidR="00CF6F21" w:rsidRDefault="00CF6F21" w:rsidP="00CF6F21">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975" w:type="dxa"/>
          </w:tcPr>
          <w:p w14:paraId="18474CB7"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16707913" w14:textId="77777777" w:rsidTr="00E71317">
        <w:tc>
          <w:tcPr>
            <w:tcW w:w="5566" w:type="dxa"/>
          </w:tcPr>
          <w:p w14:paraId="583B4C39"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75E7FC80"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5FCEAA84"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6B8E4117" w14:textId="77777777" w:rsidTr="00E71317">
        <w:tc>
          <w:tcPr>
            <w:tcW w:w="5566" w:type="dxa"/>
          </w:tcPr>
          <w:p w14:paraId="73E18FB0"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lastRenderedPageBreak/>
              <w:t>Typové označení</w:t>
            </w:r>
          </w:p>
        </w:tc>
        <w:tc>
          <w:tcPr>
            <w:tcW w:w="2553" w:type="dxa"/>
          </w:tcPr>
          <w:p w14:paraId="2F523F36" w14:textId="77777777" w:rsidR="00CF6F21" w:rsidRPr="00DD04B3" w:rsidRDefault="00CF6F21" w:rsidP="00CF6F21">
            <w:pPr>
              <w:spacing w:before="60"/>
              <w:jc w:val="both"/>
              <w:rPr>
                <w:rFonts w:ascii="Arial" w:hAnsi="Arial" w:cs="Arial"/>
                <w:snapToGrid w:val="0"/>
                <w:color w:val="000000"/>
              </w:rPr>
            </w:pPr>
          </w:p>
        </w:tc>
        <w:tc>
          <w:tcPr>
            <w:tcW w:w="1975" w:type="dxa"/>
          </w:tcPr>
          <w:p w14:paraId="014FC03B"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39971DA3" w14:textId="77777777" w:rsidTr="00E71317">
        <w:tc>
          <w:tcPr>
            <w:tcW w:w="5566" w:type="dxa"/>
          </w:tcPr>
          <w:p w14:paraId="4B640F42"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c>
          <w:tcPr>
            <w:tcW w:w="2553" w:type="dxa"/>
          </w:tcPr>
          <w:p w14:paraId="58AA3EC0" w14:textId="77777777" w:rsidR="00CF6F21" w:rsidRPr="005A111D" w:rsidRDefault="00CF6F21" w:rsidP="00CF6F21">
            <w:pPr>
              <w:tabs>
                <w:tab w:val="left" w:pos="284"/>
              </w:tabs>
              <w:spacing w:before="80"/>
              <w:jc w:val="both"/>
              <w:rPr>
                <w:rFonts w:ascii="Arial" w:hAnsi="Arial" w:cs="Arial"/>
                <w:snapToGrid w:val="0"/>
                <w:color w:val="000000"/>
              </w:rPr>
            </w:pPr>
          </w:p>
        </w:tc>
        <w:tc>
          <w:tcPr>
            <w:tcW w:w="1975" w:type="dxa"/>
          </w:tcPr>
          <w:p w14:paraId="16363B8C"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p>
        </w:tc>
      </w:tr>
      <w:tr w:rsidR="00CF6F21" w14:paraId="71C71941" w14:textId="77777777" w:rsidTr="00E71317">
        <w:tc>
          <w:tcPr>
            <w:tcW w:w="5566" w:type="dxa"/>
          </w:tcPr>
          <w:p w14:paraId="7558BD65"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2553" w:type="dxa"/>
          </w:tcPr>
          <w:p w14:paraId="6866BAF5" w14:textId="77777777" w:rsidR="00CF6F21" w:rsidRDefault="00CF6F21" w:rsidP="00CF6F21">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975" w:type="dxa"/>
          </w:tcPr>
          <w:p w14:paraId="481F3F2A"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5BDDEB5E" w14:textId="77777777" w:rsidTr="00E71317">
        <w:tc>
          <w:tcPr>
            <w:tcW w:w="5566" w:type="dxa"/>
          </w:tcPr>
          <w:p w14:paraId="7E20BB23"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48B8168A"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59458A77"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515186E9" w14:textId="77777777" w:rsidTr="00E71317">
        <w:tc>
          <w:tcPr>
            <w:tcW w:w="5566" w:type="dxa"/>
          </w:tcPr>
          <w:p w14:paraId="6B9B63D1"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43512DA1" w14:textId="77777777" w:rsidR="00CF6F21" w:rsidRPr="00DD04B3" w:rsidRDefault="00CF6F21" w:rsidP="00CF6F21">
            <w:pPr>
              <w:spacing w:before="60"/>
              <w:jc w:val="both"/>
              <w:rPr>
                <w:rFonts w:ascii="Arial" w:hAnsi="Arial" w:cs="Arial"/>
                <w:snapToGrid w:val="0"/>
                <w:color w:val="000000"/>
              </w:rPr>
            </w:pPr>
          </w:p>
        </w:tc>
        <w:tc>
          <w:tcPr>
            <w:tcW w:w="1975" w:type="dxa"/>
          </w:tcPr>
          <w:p w14:paraId="1C505820"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rsidRPr="00AA5DC8" w14:paraId="16288938" w14:textId="77777777" w:rsidTr="00E71317">
        <w:trPr>
          <w:trHeight w:val="320"/>
        </w:trPr>
        <w:tc>
          <w:tcPr>
            <w:tcW w:w="10094" w:type="dxa"/>
            <w:gridSpan w:val="3"/>
            <w:vAlign w:val="center"/>
          </w:tcPr>
          <w:p w14:paraId="3FB176D4" w14:textId="77777777" w:rsidR="00CF6F21" w:rsidRPr="00AA5DC8" w:rsidRDefault="00CF6F21" w:rsidP="00CF6F21">
            <w:pPr>
              <w:rPr>
                <w:rFonts w:ascii="Arial" w:hAnsi="Arial" w:cs="Arial"/>
                <w:b/>
                <w:snapToGrid w:val="0"/>
                <w:color w:val="000000"/>
                <w:sz w:val="22"/>
                <w:szCs w:val="22"/>
              </w:rPr>
            </w:pPr>
            <w:r w:rsidRPr="00AA5DC8">
              <w:rPr>
                <w:rFonts w:ascii="Arial" w:hAnsi="Arial" w:cs="Arial"/>
                <w:b/>
                <w:snapToGrid w:val="0"/>
                <w:color w:val="000000"/>
                <w:sz w:val="22"/>
                <w:szCs w:val="22"/>
              </w:rPr>
              <w:t>Pole s vypínačem</w:t>
            </w:r>
          </w:p>
        </w:tc>
      </w:tr>
      <w:tr w:rsidR="00CF6F21" w14:paraId="219383C9" w14:textId="77777777" w:rsidTr="00E71317">
        <w:tc>
          <w:tcPr>
            <w:tcW w:w="10094" w:type="dxa"/>
            <w:gridSpan w:val="3"/>
          </w:tcPr>
          <w:p w14:paraId="2C24F9E5"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CF6F21" w14:paraId="7160031D" w14:textId="77777777" w:rsidTr="00E71317">
        <w:tc>
          <w:tcPr>
            <w:tcW w:w="5566" w:type="dxa"/>
          </w:tcPr>
          <w:p w14:paraId="33337556"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2553" w:type="dxa"/>
          </w:tcPr>
          <w:p w14:paraId="58292A60" w14:textId="77777777" w:rsidR="00CF6F21" w:rsidRDefault="00CF6F21" w:rsidP="00CF6F21">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975" w:type="dxa"/>
          </w:tcPr>
          <w:p w14:paraId="3E4B7F50"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43292991" w14:textId="77777777" w:rsidTr="00E71317">
        <w:tc>
          <w:tcPr>
            <w:tcW w:w="5566" w:type="dxa"/>
          </w:tcPr>
          <w:p w14:paraId="0B6474B0"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27DD2EE0"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6B5BFDEC"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43945031" w14:textId="77777777" w:rsidTr="00E71317">
        <w:tc>
          <w:tcPr>
            <w:tcW w:w="5566" w:type="dxa"/>
          </w:tcPr>
          <w:p w14:paraId="1D2C69A2"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4BDD2A0B" w14:textId="77777777" w:rsidR="00CF6F21" w:rsidRPr="00DD04B3" w:rsidRDefault="00CF6F21" w:rsidP="00CF6F21">
            <w:pPr>
              <w:spacing w:before="60"/>
              <w:jc w:val="both"/>
              <w:rPr>
                <w:rFonts w:ascii="Arial" w:hAnsi="Arial" w:cs="Arial"/>
                <w:snapToGrid w:val="0"/>
                <w:color w:val="000000"/>
              </w:rPr>
            </w:pPr>
          </w:p>
        </w:tc>
        <w:tc>
          <w:tcPr>
            <w:tcW w:w="1975" w:type="dxa"/>
          </w:tcPr>
          <w:p w14:paraId="7EA2B8B1"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2FCDFC0B" w14:textId="77777777" w:rsidTr="00E71317">
        <w:trPr>
          <w:trHeight w:val="431"/>
        </w:trPr>
        <w:tc>
          <w:tcPr>
            <w:tcW w:w="10094" w:type="dxa"/>
            <w:gridSpan w:val="3"/>
          </w:tcPr>
          <w:p w14:paraId="2BD5453D"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CF6F21" w14:paraId="62A2B557" w14:textId="77777777" w:rsidTr="00E71317">
        <w:tc>
          <w:tcPr>
            <w:tcW w:w="5566" w:type="dxa"/>
          </w:tcPr>
          <w:p w14:paraId="0C4B0565"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2553" w:type="dxa"/>
          </w:tcPr>
          <w:p w14:paraId="351AAD89" w14:textId="77777777" w:rsidR="00CF6F21" w:rsidRDefault="00CF6F21" w:rsidP="00CF6F21">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975" w:type="dxa"/>
          </w:tcPr>
          <w:p w14:paraId="5B80434D"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7E7B1892" w14:textId="77777777" w:rsidTr="00E71317">
        <w:tc>
          <w:tcPr>
            <w:tcW w:w="5566" w:type="dxa"/>
          </w:tcPr>
          <w:p w14:paraId="1713B8AE"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6AA0982A"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2DFA82DD"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621AA3E2" w14:textId="77777777" w:rsidTr="00E71317">
        <w:tc>
          <w:tcPr>
            <w:tcW w:w="5566" w:type="dxa"/>
          </w:tcPr>
          <w:p w14:paraId="536A9365" w14:textId="5AAFA8DA" w:rsidR="00CF6F21" w:rsidRPr="00973274" w:rsidRDefault="00CF6F21" w:rsidP="00CF6F21">
            <w:pPr>
              <w:tabs>
                <w:tab w:val="left" w:pos="4678"/>
              </w:tabs>
              <w:spacing w:before="60"/>
              <w:jc w:val="both"/>
              <w:rPr>
                <w:rFonts w:ascii="Arial" w:hAnsi="Arial" w:cs="Arial"/>
                <w:noProof/>
                <w:sz w:val="22"/>
                <w:szCs w:val="22"/>
              </w:rPr>
            </w:pPr>
            <w:r w:rsidRPr="00973274">
              <w:rPr>
                <w:rFonts w:ascii="Arial" w:hAnsi="Arial" w:cs="Arial"/>
                <w:noProof/>
                <w:sz w:val="22"/>
                <w:szCs w:val="22"/>
              </w:rPr>
              <w:t>Umístění</w:t>
            </w:r>
            <w:r w:rsidR="00F25D0C">
              <w:rPr>
                <w:rFonts w:ascii="Arial" w:hAnsi="Arial" w:cs="Arial"/>
                <w:noProof/>
                <w:sz w:val="22"/>
                <w:szCs w:val="22"/>
              </w:rPr>
              <w:t xml:space="preserve"> PTP</w:t>
            </w:r>
          </w:p>
        </w:tc>
        <w:tc>
          <w:tcPr>
            <w:tcW w:w="2553" w:type="dxa"/>
          </w:tcPr>
          <w:p w14:paraId="3AA57B5C" w14:textId="77777777" w:rsidR="00CF6F21" w:rsidRPr="00973274" w:rsidRDefault="00CF6F21" w:rsidP="00CF6F21">
            <w:pPr>
              <w:jc w:val="both"/>
              <w:rPr>
                <w:rFonts w:ascii="Arial" w:hAnsi="Arial" w:cs="Arial"/>
                <w:noProof/>
                <w:sz w:val="22"/>
                <w:szCs w:val="22"/>
              </w:rPr>
            </w:pPr>
            <w:r w:rsidRPr="00973274">
              <w:rPr>
                <w:rFonts w:ascii="Arial" w:hAnsi="Arial" w:cs="Arial"/>
                <w:noProof/>
                <w:sz w:val="22"/>
                <w:szCs w:val="22"/>
              </w:rPr>
              <w:t>Na průchodce</w:t>
            </w:r>
          </w:p>
        </w:tc>
        <w:tc>
          <w:tcPr>
            <w:tcW w:w="1975" w:type="dxa"/>
          </w:tcPr>
          <w:p w14:paraId="797A40F3"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439341D9" w14:textId="77777777" w:rsidTr="00E71317">
        <w:tc>
          <w:tcPr>
            <w:tcW w:w="5566" w:type="dxa"/>
          </w:tcPr>
          <w:p w14:paraId="330E0DD0"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3D34AFF1" w14:textId="77777777" w:rsidR="00CF6F21" w:rsidRPr="00DD04B3" w:rsidRDefault="00CF6F21" w:rsidP="00CF6F21">
            <w:pPr>
              <w:spacing w:before="60"/>
              <w:jc w:val="both"/>
              <w:rPr>
                <w:rFonts w:ascii="Arial" w:hAnsi="Arial" w:cs="Arial"/>
                <w:snapToGrid w:val="0"/>
                <w:color w:val="000000"/>
              </w:rPr>
            </w:pPr>
          </w:p>
        </w:tc>
        <w:tc>
          <w:tcPr>
            <w:tcW w:w="1975" w:type="dxa"/>
          </w:tcPr>
          <w:p w14:paraId="294E800D"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7A1CD391" w14:textId="77777777" w:rsidTr="00E71317">
        <w:trPr>
          <w:trHeight w:val="510"/>
        </w:trPr>
        <w:tc>
          <w:tcPr>
            <w:tcW w:w="10094" w:type="dxa"/>
            <w:gridSpan w:val="3"/>
            <w:vAlign w:val="center"/>
          </w:tcPr>
          <w:p w14:paraId="0351F47B" w14:textId="5631A6EE" w:rsidR="00CF6F21" w:rsidRPr="000C5B4B" w:rsidRDefault="002075C3" w:rsidP="00CF6F21">
            <w:pPr>
              <w:rPr>
                <w:rFonts w:ascii="Arial" w:hAnsi="Arial" w:cs="Arial"/>
                <w:b/>
                <w:bCs/>
                <w:i/>
                <w:snapToGrid w:val="0"/>
                <w:color w:val="000000"/>
                <w:highlight w:val="lightGray"/>
              </w:rPr>
            </w:pPr>
            <w:r w:rsidRPr="000C5B4B">
              <w:rPr>
                <w:rFonts w:ascii="Arial" w:hAnsi="Arial" w:cs="Arial"/>
                <w:b/>
                <w:bCs/>
                <w:noProof/>
              </w:rPr>
              <w:t>Nepovinn</w:t>
            </w:r>
            <w:r w:rsidR="007C61D7">
              <w:rPr>
                <w:rFonts w:ascii="Arial" w:hAnsi="Arial" w:cs="Arial"/>
                <w:b/>
                <w:bCs/>
                <w:noProof/>
                <w:sz w:val="22"/>
                <w:szCs w:val="22"/>
              </w:rPr>
              <w:t>é</w:t>
            </w:r>
            <w:r w:rsidRPr="000C5B4B">
              <w:rPr>
                <w:rFonts w:ascii="Arial" w:hAnsi="Arial" w:cs="Arial"/>
                <w:b/>
                <w:bCs/>
                <w:noProof/>
              </w:rPr>
              <w:t xml:space="preserve"> položk</w:t>
            </w:r>
            <w:r w:rsidR="007C61D7">
              <w:rPr>
                <w:rFonts w:ascii="Arial" w:hAnsi="Arial" w:cs="Arial"/>
                <w:b/>
                <w:bCs/>
                <w:noProof/>
                <w:sz w:val="22"/>
                <w:szCs w:val="22"/>
              </w:rPr>
              <w:t>y</w:t>
            </w:r>
            <w:r w:rsidR="00FC1593" w:rsidRPr="000C5B4B">
              <w:rPr>
                <w:rFonts w:ascii="Arial" w:hAnsi="Arial" w:cs="Arial"/>
                <w:b/>
                <w:bCs/>
                <w:noProof/>
              </w:rPr>
              <w:t xml:space="preserve"> </w:t>
            </w:r>
          </w:p>
        </w:tc>
      </w:tr>
      <w:tr w:rsidR="002075C3" w14:paraId="4A0F0AE3" w14:textId="77777777" w:rsidTr="00E71317">
        <w:trPr>
          <w:trHeight w:val="510"/>
        </w:trPr>
        <w:tc>
          <w:tcPr>
            <w:tcW w:w="10094" w:type="dxa"/>
            <w:gridSpan w:val="3"/>
            <w:vAlign w:val="center"/>
          </w:tcPr>
          <w:p w14:paraId="4FE61DB8" w14:textId="66BA4DA7" w:rsidR="002075C3" w:rsidRPr="000C5B4B" w:rsidRDefault="002075C3" w:rsidP="000C5B4B">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Přístrojový transformátor napětí (3x)</w:t>
            </w:r>
          </w:p>
        </w:tc>
      </w:tr>
      <w:tr w:rsidR="00CF6F21" w14:paraId="781428A7" w14:textId="77777777" w:rsidTr="00E71317">
        <w:tc>
          <w:tcPr>
            <w:tcW w:w="5566" w:type="dxa"/>
          </w:tcPr>
          <w:p w14:paraId="3EED6D6B"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Napěťový rozsah</w:t>
            </w:r>
          </w:p>
        </w:tc>
        <w:tc>
          <w:tcPr>
            <w:tcW w:w="2553" w:type="dxa"/>
          </w:tcPr>
          <w:p w14:paraId="358B897F"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w:t>
            </w:r>
            <w:r w:rsidRPr="000C5B4B">
              <w:rPr>
                <w:rFonts w:ascii="Arial" w:hAnsi="Arial" w:cs="Arial"/>
                <w:noProof/>
                <w:color w:val="4472C4" w:themeColor="accent1"/>
              </w:rPr>
              <w:t>3 / 0,1/</w:t>
            </w:r>
            <w:r w:rsidRPr="000C5B4B">
              <w:rPr>
                <w:rFonts w:ascii="Arial" w:hAnsi="Arial" w:cs="Arial"/>
                <w:noProof/>
                <w:color w:val="4472C4" w:themeColor="accent1"/>
              </w:rPr>
              <w:t>3 / 0,1/3 kV</w:t>
            </w:r>
          </w:p>
        </w:tc>
        <w:tc>
          <w:tcPr>
            <w:tcW w:w="1975" w:type="dxa"/>
          </w:tcPr>
          <w:p w14:paraId="4526AEFE" w14:textId="77777777" w:rsidR="00CF6F21" w:rsidRPr="00E659A1"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7F6E1970" w14:textId="77777777" w:rsidTr="00E71317">
        <w:tc>
          <w:tcPr>
            <w:tcW w:w="5566" w:type="dxa"/>
          </w:tcPr>
          <w:p w14:paraId="38687B77"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Výkony jader</w:t>
            </w:r>
          </w:p>
        </w:tc>
        <w:tc>
          <w:tcPr>
            <w:tcW w:w="2553" w:type="dxa"/>
          </w:tcPr>
          <w:p w14:paraId="1B55542E" w14:textId="77777777" w:rsidR="00CF6F21" w:rsidRPr="000C5B4B" w:rsidRDefault="00CF6F21" w:rsidP="00CF6F21">
            <w:pPr>
              <w:jc w:val="both"/>
              <w:rPr>
                <w:rFonts w:ascii="Arial" w:hAnsi="Arial" w:cs="Arial"/>
                <w:noProof/>
                <w:color w:val="4472C4" w:themeColor="accent1"/>
                <w:sz w:val="22"/>
                <w:szCs w:val="22"/>
              </w:rPr>
            </w:pPr>
          </w:p>
        </w:tc>
        <w:tc>
          <w:tcPr>
            <w:tcW w:w="1975" w:type="dxa"/>
          </w:tcPr>
          <w:p w14:paraId="338B3B48"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p>
        </w:tc>
      </w:tr>
      <w:tr w:rsidR="00CF6F21" w14:paraId="743EC39D" w14:textId="77777777" w:rsidTr="00E71317">
        <w:tc>
          <w:tcPr>
            <w:tcW w:w="5566" w:type="dxa"/>
          </w:tcPr>
          <w:p w14:paraId="3DD2C730" w14:textId="77777777" w:rsidR="00CF6F21" w:rsidRPr="000C5B4B" w:rsidRDefault="00CF6F21" w:rsidP="00CF6F21">
            <w:pPr>
              <w:pStyle w:val="Odstavecseseznamem"/>
              <w:numPr>
                <w:ilvl w:val="0"/>
                <w:numId w:val="2"/>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t>jádro Tp/Pn</w:t>
            </w:r>
          </w:p>
        </w:tc>
        <w:tc>
          <w:tcPr>
            <w:tcW w:w="2553" w:type="dxa"/>
          </w:tcPr>
          <w:p w14:paraId="5A304CAF"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Cl.0,5 / 10 až 30 VA</w:t>
            </w:r>
          </w:p>
        </w:tc>
        <w:tc>
          <w:tcPr>
            <w:tcW w:w="1975" w:type="dxa"/>
          </w:tcPr>
          <w:p w14:paraId="09FAC406" w14:textId="77777777" w:rsidR="00CF6F21" w:rsidRDefault="00CF6F21" w:rsidP="00CF6F21">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1D281190" w14:textId="77777777" w:rsidTr="00E71317">
        <w:tc>
          <w:tcPr>
            <w:tcW w:w="5566" w:type="dxa"/>
          </w:tcPr>
          <w:p w14:paraId="26E34909" w14:textId="77777777" w:rsidR="00CF6F21" w:rsidRPr="000C5B4B" w:rsidRDefault="00CF6F21" w:rsidP="00CF6F21">
            <w:pPr>
              <w:pStyle w:val="Odstavecseseznamem"/>
              <w:numPr>
                <w:ilvl w:val="0"/>
                <w:numId w:val="2"/>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t>jádro</w:t>
            </w:r>
          </w:p>
        </w:tc>
        <w:tc>
          <w:tcPr>
            <w:tcW w:w="2553" w:type="dxa"/>
          </w:tcPr>
          <w:p w14:paraId="7875A06E"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3P / 10 až 30 VA</w:t>
            </w:r>
          </w:p>
        </w:tc>
        <w:tc>
          <w:tcPr>
            <w:tcW w:w="1975" w:type="dxa"/>
          </w:tcPr>
          <w:p w14:paraId="539884B6" w14:textId="77777777" w:rsidR="00CF6F21" w:rsidRDefault="00CF6F21" w:rsidP="00CF6F21">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2B1940E9" w14:textId="77777777" w:rsidTr="00E71317">
        <w:tc>
          <w:tcPr>
            <w:tcW w:w="5566" w:type="dxa"/>
          </w:tcPr>
          <w:p w14:paraId="253673D1"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Doplňující výbava</w:t>
            </w:r>
          </w:p>
        </w:tc>
        <w:tc>
          <w:tcPr>
            <w:tcW w:w="2553" w:type="dxa"/>
          </w:tcPr>
          <w:p w14:paraId="3505DCBD"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Zátěžový odpor pro  druhé jádro zapojené do otevřeného trojúhelníku / VT guard</w:t>
            </w:r>
          </w:p>
        </w:tc>
        <w:tc>
          <w:tcPr>
            <w:tcW w:w="1975" w:type="dxa"/>
          </w:tcPr>
          <w:p w14:paraId="3CF200E6"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zařízení</w:t>
            </w:r>
            <w:r w:rsidRPr="005C6B03">
              <w:rPr>
                <w:rFonts w:ascii="Arial" w:hAnsi="Arial" w:cs="Arial"/>
                <w:i/>
                <w:snapToGrid w:val="0"/>
                <w:color w:val="000000"/>
                <w:sz w:val="22"/>
                <w:szCs w:val="22"/>
                <w:highlight w:val="lightGray"/>
              </w:rPr>
              <w:t>]</w:t>
            </w:r>
          </w:p>
        </w:tc>
      </w:tr>
      <w:tr w:rsidR="00CF6F21" w14:paraId="24A666FB" w14:textId="77777777" w:rsidTr="00E71317">
        <w:tc>
          <w:tcPr>
            <w:tcW w:w="5566" w:type="dxa"/>
          </w:tcPr>
          <w:p w14:paraId="02DBFDD2"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Typové označení</w:t>
            </w:r>
          </w:p>
        </w:tc>
        <w:tc>
          <w:tcPr>
            <w:tcW w:w="2553" w:type="dxa"/>
          </w:tcPr>
          <w:p w14:paraId="4CA5063A" w14:textId="77777777" w:rsidR="00CF6F21" w:rsidRPr="000C5B4B" w:rsidRDefault="00CF6F21" w:rsidP="00CF6F21">
            <w:pPr>
              <w:spacing w:before="60"/>
              <w:jc w:val="both"/>
              <w:rPr>
                <w:rFonts w:ascii="Arial" w:hAnsi="Arial" w:cs="Arial"/>
                <w:noProof/>
                <w:color w:val="4472C4" w:themeColor="accent1"/>
                <w:sz w:val="22"/>
                <w:szCs w:val="22"/>
              </w:rPr>
            </w:pPr>
          </w:p>
        </w:tc>
        <w:tc>
          <w:tcPr>
            <w:tcW w:w="1975" w:type="dxa"/>
          </w:tcPr>
          <w:p w14:paraId="71ECCDF7"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rsidRPr="00AA5DC8" w14:paraId="3188A54E" w14:textId="77777777" w:rsidTr="00E71317">
        <w:trPr>
          <w:trHeight w:val="365"/>
        </w:trPr>
        <w:tc>
          <w:tcPr>
            <w:tcW w:w="10094" w:type="dxa"/>
            <w:gridSpan w:val="3"/>
            <w:vAlign w:val="center"/>
          </w:tcPr>
          <w:p w14:paraId="1EC9748A" w14:textId="77777777" w:rsidR="00CF6F21" w:rsidRPr="000C5B4B" w:rsidRDefault="00CF6F21" w:rsidP="00CF6F21">
            <w:pPr>
              <w:rPr>
                <w:rFonts w:ascii="Arial" w:hAnsi="Arial" w:cs="Arial"/>
                <w:noProof/>
                <w:color w:val="4472C4" w:themeColor="accent1"/>
                <w:sz w:val="22"/>
                <w:szCs w:val="22"/>
              </w:rPr>
            </w:pPr>
            <w:r w:rsidRPr="000C5B4B">
              <w:rPr>
                <w:rFonts w:ascii="Arial" w:hAnsi="Arial" w:cs="Arial"/>
                <w:noProof/>
                <w:color w:val="4472C4" w:themeColor="accent1"/>
              </w:rPr>
              <w:t>Pole měření</w:t>
            </w:r>
          </w:p>
        </w:tc>
      </w:tr>
      <w:tr w:rsidR="00CF6F21" w14:paraId="7666981B" w14:textId="77777777" w:rsidTr="00E71317">
        <w:trPr>
          <w:trHeight w:val="300"/>
        </w:trPr>
        <w:tc>
          <w:tcPr>
            <w:tcW w:w="10094" w:type="dxa"/>
            <w:gridSpan w:val="3"/>
            <w:vAlign w:val="center"/>
          </w:tcPr>
          <w:p w14:paraId="623A6CA3" w14:textId="77777777" w:rsidR="00CF6F21" w:rsidRPr="000C5B4B" w:rsidRDefault="00CF6F21" w:rsidP="00CF6F21">
            <w:pPr>
              <w:rPr>
                <w:rFonts w:ascii="Arial" w:hAnsi="Arial" w:cs="Arial"/>
                <w:noProof/>
                <w:color w:val="4472C4" w:themeColor="accent1"/>
                <w:sz w:val="22"/>
                <w:szCs w:val="22"/>
              </w:rPr>
            </w:pPr>
            <w:r w:rsidRPr="000C5B4B">
              <w:rPr>
                <w:rFonts w:ascii="Arial" w:hAnsi="Arial" w:cs="Arial"/>
                <w:noProof/>
                <w:color w:val="4472C4" w:themeColor="accent1"/>
              </w:rPr>
              <w:t>Přístrojový transformátor napětí (3x)</w:t>
            </w:r>
          </w:p>
        </w:tc>
      </w:tr>
      <w:tr w:rsidR="00CF6F21" w14:paraId="7652BFB4" w14:textId="77777777" w:rsidTr="00E71317">
        <w:tc>
          <w:tcPr>
            <w:tcW w:w="5566" w:type="dxa"/>
          </w:tcPr>
          <w:p w14:paraId="58E63D6B"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Napěťový rozsah</w:t>
            </w:r>
          </w:p>
        </w:tc>
        <w:tc>
          <w:tcPr>
            <w:tcW w:w="2553" w:type="dxa"/>
          </w:tcPr>
          <w:p w14:paraId="13CF0438"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w:t>
            </w:r>
            <w:r w:rsidRPr="000C5B4B">
              <w:rPr>
                <w:rFonts w:ascii="Arial" w:hAnsi="Arial" w:cs="Arial"/>
                <w:noProof/>
                <w:color w:val="4472C4" w:themeColor="accent1"/>
              </w:rPr>
              <w:t>3 / 0,1/</w:t>
            </w:r>
            <w:r w:rsidRPr="000C5B4B">
              <w:rPr>
                <w:rFonts w:ascii="Arial" w:hAnsi="Arial" w:cs="Arial"/>
                <w:noProof/>
                <w:color w:val="4472C4" w:themeColor="accent1"/>
              </w:rPr>
              <w:t>3 / 0,1/3 kV</w:t>
            </w:r>
          </w:p>
        </w:tc>
        <w:tc>
          <w:tcPr>
            <w:tcW w:w="1975" w:type="dxa"/>
          </w:tcPr>
          <w:p w14:paraId="07E1A3BA" w14:textId="77777777" w:rsidR="00CF6F21" w:rsidRDefault="00CF6F21" w:rsidP="00CF6F21">
            <w:r w:rsidRPr="001E0C55">
              <w:rPr>
                <w:rFonts w:ascii="Arial" w:hAnsi="Arial" w:cs="Arial"/>
                <w:i/>
                <w:snapToGrid w:val="0"/>
                <w:color w:val="000000"/>
                <w:sz w:val="22"/>
                <w:szCs w:val="22"/>
                <w:highlight w:val="lightGray"/>
              </w:rPr>
              <w:t>[ANO/NE]</w:t>
            </w:r>
          </w:p>
        </w:tc>
      </w:tr>
      <w:tr w:rsidR="00CF6F21" w14:paraId="5E01FD92" w14:textId="77777777" w:rsidTr="00E71317">
        <w:tc>
          <w:tcPr>
            <w:tcW w:w="5566" w:type="dxa"/>
          </w:tcPr>
          <w:p w14:paraId="5F9151E0"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Výkony jader</w:t>
            </w:r>
          </w:p>
        </w:tc>
        <w:tc>
          <w:tcPr>
            <w:tcW w:w="2553" w:type="dxa"/>
          </w:tcPr>
          <w:p w14:paraId="64FEF762" w14:textId="77777777" w:rsidR="00CF6F21" w:rsidRPr="000C5B4B" w:rsidRDefault="00CF6F21" w:rsidP="00CF6F21">
            <w:pPr>
              <w:jc w:val="both"/>
              <w:rPr>
                <w:rFonts w:ascii="Arial" w:hAnsi="Arial" w:cs="Arial"/>
                <w:noProof/>
                <w:color w:val="4472C4" w:themeColor="accent1"/>
                <w:sz w:val="22"/>
                <w:szCs w:val="22"/>
              </w:rPr>
            </w:pPr>
          </w:p>
        </w:tc>
        <w:tc>
          <w:tcPr>
            <w:tcW w:w="1975" w:type="dxa"/>
          </w:tcPr>
          <w:p w14:paraId="246551DB"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p>
        </w:tc>
      </w:tr>
      <w:tr w:rsidR="00CF6F21" w14:paraId="42AE15DF" w14:textId="77777777" w:rsidTr="00E71317">
        <w:tc>
          <w:tcPr>
            <w:tcW w:w="5566" w:type="dxa"/>
          </w:tcPr>
          <w:p w14:paraId="0D69C107" w14:textId="77777777" w:rsidR="00CF6F21" w:rsidRPr="000C5B4B" w:rsidRDefault="00CF6F21" w:rsidP="00CF6F21">
            <w:pPr>
              <w:pStyle w:val="Odstavecseseznamem"/>
              <w:numPr>
                <w:ilvl w:val="0"/>
                <w:numId w:val="3"/>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lastRenderedPageBreak/>
              <w:t>jádro Tp/Pn</w:t>
            </w:r>
          </w:p>
        </w:tc>
        <w:tc>
          <w:tcPr>
            <w:tcW w:w="2553" w:type="dxa"/>
          </w:tcPr>
          <w:p w14:paraId="2D1EEE1B"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Cl.0,5 / 10 až 30 VA</w:t>
            </w:r>
          </w:p>
        </w:tc>
        <w:tc>
          <w:tcPr>
            <w:tcW w:w="1975" w:type="dxa"/>
          </w:tcPr>
          <w:p w14:paraId="16A13D01" w14:textId="77777777" w:rsidR="00CF6F21" w:rsidRDefault="00CF6F21" w:rsidP="00CF6F21">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157ED0F4" w14:textId="77777777" w:rsidTr="00E71317">
        <w:tc>
          <w:tcPr>
            <w:tcW w:w="5566" w:type="dxa"/>
          </w:tcPr>
          <w:p w14:paraId="2B89E2EE" w14:textId="77777777" w:rsidR="00CF6F21" w:rsidRPr="000C5B4B" w:rsidRDefault="00CF6F21" w:rsidP="00CF6F21">
            <w:pPr>
              <w:pStyle w:val="Odstavecseseznamem"/>
              <w:numPr>
                <w:ilvl w:val="0"/>
                <w:numId w:val="3"/>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t>jádro</w:t>
            </w:r>
          </w:p>
        </w:tc>
        <w:tc>
          <w:tcPr>
            <w:tcW w:w="2553" w:type="dxa"/>
          </w:tcPr>
          <w:p w14:paraId="63D392E9"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3P / 10 až 30 VA</w:t>
            </w:r>
          </w:p>
        </w:tc>
        <w:tc>
          <w:tcPr>
            <w:tcW w:w="1975" w:type="dxa"/>
          </w:tcPr>
          <w:p w14:paraId="46B7D54D" w14:textId="77777777" w:rsidR="00CF6F21" w:rsidRDefault="00CF6F21" w:rsidP="00CF6F21">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61CAF670" w14:textId="77777777" w:rsidTr="00E71317">
        <w:tc>
          <w:tcPr>
            <w:tcW w:w="5566" w:type="dxa"/>
          </w:tcPr>
          <w:p w14:paraId="3D22DC49"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Doplňující výbava</w:t>
            </w:r>
          </w:p>
        </w:tc>
        <w:tc>
          <w:tcPr>
            <w:tcW w:w="2553" w:type="dxa"/>
          </w:tcPr>
          <w:p w14:paraId="7D69A678"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Zátěžový odpor pro  druhé jádro zapojené do otevřeného trojúhelníku / VT guard</w:t>
            </w:r>
          </w:p>
        </w:tc>
        <w:tc>
          <w:tcPr>
            <w:tcW w:w="1975" w:type="dxa"/>
          </w:tcPr>
          <w:p w14:paraId="59245482"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zařízení</w:t>
            </w:r>
            <w:r w:rsidRPr="005C6B03">
              <w:rPr>
                <w:rFonts w:ascii="Arial" w:hAnsi="Arial" w:cs="Arial"/>
                <w:i/>
                <w:snapToGrid w:val="0"/>
                <w:color w:val="000000"/>
                <w:sz w:val="22"/>
                <w:szCs w:val="22"/>
                <w:highlight w:val="lightGray"/>
              </w:rPr>
              <w:t>]</w:t>
            </w:r>
          </w:p>
        </w:tc>
      </w:tr>
      <w:tr w:rsidR="00CF6F21" w14:paraId="7D2F2538" w14:textId="77777777" w:rsidTr="00E71317">
        <w:tc>
          <w:tcPr>
            <w:tcW w:w="5566" w:type="dxa"/>
          </w:tcPr>
          <w:p w14:paraId="425D0027"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Typové označení</w:t>
            </w:r>
          </w:p>
        </w:tc>
        <w:tc>
          <w:tcPr>
            <w:tcW w:w="2553" w:type="dxa"/>
          </w:tcPr>
          <w:p w14:paraId="04DBAD5E" w14:textId="77777777" w:rsidR="00CF6F21" w:rsidRPr="000C5B4B" w:rsidRDefault="00CF6F21" w:rsidP="00CF6F21">
            <w:pPr>
              <w:spacing w:before="60"/>
              <w:jc w:val="both"/>
              <w:rPr>
                <w:rFonts w:ascii="Arial" w:hAnsi="Arial" w:cs="Arial"/>
                <w:noProof/>
                <w:color w:val="4472C4" w:themeColor="accent1"/>
                <w:sz w:val="22"/>
                <w:szCs w:val="22"/>
              </w:rPr>
            </w:pPr>
          </w:p>
        </w:tc>
        <w:tc>
          <w:tcPr>
            <w:tcW w:w="1975" w:type="dxa"/>
          </w:tcPr>
          <w:p w14:paraId="7A96906A"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529E2766" w14:textId="77777777" w:rsidTr="00E71317">
        <w:trPr>
          <w:trHeight w:val="353"/>
        </w:trPr>
        <w:tc>
          <w:tcPr>
            <w:tcW w:w="10094" w:type="dxa"/>
            <w:gridSpan w:val="3"/>
            <w:vAlign w:val="center"/>
          </w:tcPr>
          <w:p w14:paraId="14B3D925" w14:textId="77777777" w:rsidR="00CF6F21" w:rsidRPr="000C5B4B" w:rsidRDefault="00CF6F21" w:rsidP="00CF6F21">
            <w:pPr>
              <w:rPr>
                <w:rFonts w:ascii="Arial" w:hAnsi="Arial" w:cs="Arial"/>
                <w:noProof/>
                <w:color w:val="4472C4" w:themeColor="accent1"/>
                <w:sz w:val="22"/>
                <w:szCs w:val="22"/>
              </w:rPr>
            </w:pPr>
            <w:r w:rsidRPr="000C5B4B">
              <w:rPr>
                <w:rFonts w:ascii="Arial" w:hAnsi="Arial" w:cs="Arial"/>
                <w:noProof/>
                <w:color w:val="4472C4" w:themeColor="accent1"/>
              </w:rPr>
              <w:t>Přístrojový transformátor napětí  2 pólový (L1-L3) pro zajištění vlastní spotřeby</w:t>
            </w:r>
          </w:p>
        </w:tc>
      </w:tr>
      <w:tr w:rsidR="00CF6F21" w14:paraId="63A0DA7E" w14:textId="77777777" w:rsidTr="00E71317">
        <w:tc>
          <w:tcPr>
            <w:tcW w:w="5566" w:type="dxa"/>
          </w:tcPr>
          <w:p w14:paraId="185A4E6C"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Napěťový rozsah</w:t>
            </w:r>
          </w:p>
        </w:tc>
        <w:tc>
          <w:tcPr>
            <w:tcW w:w="2553" w:type="dxa"/>
          </w:tcPr>
          <w:p w14:paraId="5B7F3AF5"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 / 0,23 kV</w:t>
            </w:r>
          </w:p>
        </w:tc>
        <w:tc>
          <w:tcPr>
            <w:tcW w:w="1975" w:type="dxa"/>
          </w:tcPr>
          <w:p w14:paraId="3B05ABE9" w14:textId="77777777" w:rsidR="00CF6F21" w:rsidRDefault="00CF6F21" w:rsidP="00CF6F21">
            <w:r w:rsidRPr="001E0C55">
              <w:rPr>
                <w:rFonts w:ascii="Arial" w:hAnsi="Arial" w:cs="Arial"/>
                <w:i/>
                <w:snapToGrid w:val="0"/>
                <w:color w:val="000000"/>
                <w:sz w:val="22"/>
                <w:szCs w:val="22"/>
                <w:highlight w:val="lightGray"/>
              </w:rPr>
              <w:t>[ANO/NE]</w:t>
            </w:r>
          </w:p>
        </w:tc>
      </w:tr>
      <w:tr w:rsidR="00CF6F21" w14:paraId="644FF6A7" w14:textId="77777777" w:rsidTr="00E71317">
        <w:tc>
          <w:tcPr>
            <w:tcW w:w="5566" w:type="dxa"/>
          </w:tcPr>
          <w:p w14:paraId="2CEAED3D"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Výkony jader</w:t>
            </w:r>
          </w:p>
        </w:tc>
        <w:tc>
          <w:tcPr>
            <w:tcW w:w="2553" w:type="dxa"/>
          </w:tcPr>
          <w:p w14:paraId="4B9C125A" w14:textId="0D99BBAD"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Min. 2000 VA</w:t>
            </w:r>
          </w:p>
        </w:tc>
        <w:tc>
          <w:tcPr>
            <w:tcW w:w="1975" w:type="dxa"/>
          </w:tcPr>
          <w:p w14:paraId="3D78F4B1" w14:textId="09DF851D" w:rsidR="00CF6F21" w:rsidRDefault="00CF6F21" w:rsidP="00CF6F21">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hodnoty</w:t>
            </w:r>
            <w:r w:rsidRPr="005C6B03">
              <w:rPr>
                <w:rFonts w:ascii="Arial" w:hAnsi="Arial" w:cs="Arial"/>
                <w:i/>
                <w:snapToGrid w:val="0"/>
                <w:color w:val="000000"/>
                <w:sz w:val="22"/>
                <w:szCs w:val="22"/>
                <w:highlight w:val="lightGray"/>
              </w:rPr>
              <w:t>]</w:t>
            </w:r>
          </w:p>
        </w:tc>
      </w:tr>
      <w:tr w:rsidR="00CF6F21" w14:paraId="04BABDAC" w14:textId="77777777" w:rsidTr="00E71317">
        <w:tc>
          <w:tcPr>
            <w:tcW w:w="5566" w:type="dxa"/>
          </w:tcPr>
          <w:p w14:paraId="6AB64207"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Pojistka</w:t>
            </w:r>
          </w:p>
        </w:tc>
        <w:tc>
          <w:tcPr>
            <w:tcW w:w="2553" w:type="dxa"/>
          </w:tcPr>
          <w:p w14:paraId="6D0FECD1"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16FD0BCF" w14:textId="77777777" w:rsidR="00CF6F21" w:rsidRPr="001E0C55" w:rsidRDefault="00CF6F21" w:rsidP="00CF6F21">
            <w:pPr>
              <w:rPr>
                <w:rFonts w:ascii="Arial" w:hAnsi="Arial" w:cs="Arial"/>
                <w:i/>
                <w:snapToGrid w:val="0"/>
                <w:color w:val="000000"/>
                <w:highlight w:val="lightGray"/>
              </w:rPr>
            </w:pPr>
            <w:r w:rsidRPr="001E0C55">
              <w:rPr>
                <w:rFonts w:ascii="Arial" w:hAnsi="Arial" w:cs="Arial"/>
                <w:i/>
                <w:snapToGrid w:val="0"/>
                <w:color w:val="000000"/>
                <w:sz w:val="22"/>
                <w:szCs w:val="22"/>
                <w:highlight w:val="lightGray"/>
              </w:rPr>
              <w:t>[ANO/NE]</w:t>
            </w:r>
          </w:p>
        </w:tc>
      </w:tr>
      <w:tr w:rsidR="00CF6F21" w14:paraId="61F4E5A5" w14:textId="77777777" w:rsidTr="00E71317">
        <w:tc>
          <w:tcPr>
            <w:tcW w:w="5566" w:type="dxa"/>
          </w:tcPr>
          <w:p w14:paraId="27ECA627" w14:textId="2F832F14"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Nejvyšší napětí soustavy                  </w:t>
            </w:r>
          </w:p>
        </w:tc>
        <w:tc>
          <w:tcPr>
            <w:tcW w:w="2553" w:type="dxa"/>
          </w:tcPr>
          <w:p w14:paraId="3CAEDE4A" w14:textId="56B1E05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24/25 kV</w:t>
            </w:r>
          </w:p>
        </w:tc>
        <w:tc>
          <w:tcPr>
            <w:tcW w:w="1975" w:type="dxa"/>
          </w:tcPr>
          <w:p w14:paraId="1B929899" w14:textId="6B414AB7"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22CB17B8" w14:textId="77777777" w:rsidTr="00E71317">
        <w:tc>
          <w:tcPr>
            <w:tcW w:w="5566" w:type="dxa"/>
          </w:tcPr>
          <w:p w14:paraId="077BE2F0" w14:textId="00F84DCA"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Zkušební napětí střídavé  </w:t>
            </w:r>
          </w:p>
        </w:tc>
        <w:tc>
          <w:tcPr>
            <w:tcW w:w="2553" w:type="dxa"/>
          </w:tcPr>
          <w:p w14:paraId="36BDD42D" w14:textId="50CCEC3D"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50 kV</w:t>
            </w:r>
          </w:p>
        </w:tc>
        <w:tc>
          <w:tcPr>
            <w:tcW w:w="1975" w:type="dxa"/>
          </w:tcPr>
          <w:p w14:paraId="2B8184A9" w14:textId="42DC4E75"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6114A218" w14:textId="77777777" w:rsidTr="00E71317">
        <w:tc>
          <w:tcPr>
            <w:tcW w:w="5566" w:type="dxa"/>
          </w:tcPr>
          <w:p w14:paraId="5E3EBCD1" w14:textId="608FC04B"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Zkušební napětí impulsní           </w:t>
            </w:r>
          </w:p>
        </w:tc>
        <w:tc>
          <w:tcPr>
            <w:tcW w:w="2553" w:type="dxa"/>
          </w:tcPr>
          <w:p w14:paraId="27DE986F" w14:textId="05D0E44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125 kV</w:t>
            </w:r>
          </w:p>
        </w:tc>
        <w:tc>
          <w:tcPr>
            <w:tcW w:w="1975" w:type="dxa"/>
          </w:tcPr>
          <w:p w14:paraId="218AB37E" w14:textId="18BAC1A3"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72404606" w14:textId="77777777" w:rsidTr="00E71317">
        <w:tc>
          <w:tcPr>
            <w:tcW w:w="5566" w:type="dxa"/>
          </w:tcPr>
          <w:p w14:paraId="5A0A1D99" w14:textId="39D221E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Jmenovité primární napětí    </w:t>
            </w:r>
          </w:p>
        </w:tc>
        <w:tc>
          <w:tcPr>
            <w:tcW w:w="2553" w:type="dxa"/>
          </w:tcPr>
          <w:p w14:paraId="511E68D9" w14:textId="4D6B77E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 kV</w:t>
            </w:r>
          </w:p>
        </w:tc>
        <w:tc>
          <w:tcPr>
            <w:tcW w:w="1975" w:type="dxa"/>
          </w:tcPr>
          <w:p w14:paraId="16A926C0" w14:textId="4FA3499B"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57BBDE77" w14:textId="77777777" w:rsidTr="00E71317">
        <w:tc>
          <w:tcPr>
            <w:tcW w:w="5566" w:type="dxa"/>
          </w:tcPr>
          <w:p w14:paraId="2A3628EE" w14:textId="2EE3C2B8"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sekundární</w:t>
            </w:r>
          </w:p>
        </w:tc>
        <w:tc>
          <w:tcPr>
            <w:tcW w:w="2553" w:type="dxa"/>
          </w:tcPr>
          <w:p w14:paraId="7ACCEF9A" w14:textId="72B1D299"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230 V</w:t>
            </w:r>
          </w:p>
        </w:tc>
        <w:tc>
          <w:tcPr>
            <w:tcW w:w="1975" w:type="dxa"/>
          </w:tcPr>
          <w:p w14:paraId="2310D4AE" w14:textId="464B8C69"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5E54DB6F" w14:textId="77777777" w:rsidTr="00E71317">
        <w:tc>
          <w:tcPr>
            <w:tcW w:w="5566" w:type="dxa"/>
          </w:tcPr>
          <w:p w14:paraId="530FB1CD" w14:textId="2AE93BE8"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kmitočet</w:t>
            </w:r>
          </w:p>
        </w:tc>
        <w:tc>
          <w:tcPr>
            <w:tcW w:w="2553" w:type="dxa"/>
          </w:tcPr>
          <w:p w14:paraId="1C24D952" w14:textId="50AC04BA"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50 Hz</w:t>
            </w:r>
          </w:p>
        </w:tc>
        <w:tc>
          <w:tcPr>
            <w:tcW w:w="1975" w:type="dxa"/>
          </w:tcPr>
          <w:p w14:paraId="4CB1DC14" w14:textId="5B566E76"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78AA8A51" w14:textId="77777777" w:rsidTr="00E71317">
        <w:tc>
          <w:tcPr>
            <w:tcW w:w="5566" w:type="dxa"/>
          </w:tcPr>
          <w:p w14:paraId="2EF4AAA6" w14:textId="723E3E6A"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Napětí nakrátko         </w:t>
            </w:r>
          </w:p>
        </w:tc>
        <w:tc>
          <w:tcPr>
            <w:tcW w:w="2553" w:type="dxa"/>
          </w:tcPr>
          <w:p w14:paraId="7B436EF4" w14:textId="58ED6975"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4-5 %</w:t>
            </w:r>
          </w:p>
        </w:tc>
        <w:tc>
          <w:tcPr>
            <w:tcW w:w="1975" w:type="dxa"/>
          </w:tcPr>
          <w:p w14:paraId="65047FDF" w14:textId="03EBE741" w:rsidR="00CF6F21" w:rsidRPr="001E0C55"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1DEE36BB" w14:textId="77777777" w:rsidTr="00E71317">
        <w:tc>
          <w:tcPr>
            <w:tcW w:w="5566" w:type="dxa"/>
          </w:tcPr>
          <w:p w14:paraId="510B9F31" w14:textId="35B5ED72"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Integrované jištění na hladině vyššího napětí</w:t>
            </w:r>
          </w:p>
        </w:tc>
        <w:tc>
          <w:tcPr>
            <w:tcW w:w="2553" w:type="dxa"/>
          </w:tcPr>
          <w:p w14:paraId="45E70B31" w14:textId="6EA0AE38"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4BA54253" w14:textId="4A5AAA12"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E71317" w14:paraId="2E72448F" w14:textId="77777777" w:rsidTr="00E71317">
        <w:tc>
          <w:tcPr>
            <w:tcW w:w="5566" w:type="dxa"/>
          </w:tcPr>
          <w:p w14:paraId="7F8E712F" w14:textId="0B3078EE"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Kulové zkratovací body (průměr 20 mm) pro připojení zkratovací soupravy</w:t>
            </w:r>
          </w:p>
        </w:tc>
        <w:tc>
          <w:tcPr>
            <w:tcW w:w="2553" w:type="dxa"/>
          </w:tcPr>
          <w:p w14:paraId="16991FC6" w14:textId="0D836B28" w:rsidR="00E71317" w:rsidRPr="000C5B4B" w:rsidRDefault="00E71317" w:rsidP="00E71317">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0B64A09C" w14:textId="05B293C9" w:rsidR="00E71317" w:rsidRPr="006F0060" w:rsidRDefault="00E71317" w:rsidP="00E71317">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E71317" w14:paraId="1CA093DB" w14:textId="77777777" w:rsidTr="00E71317">
        <w:tc>
          <w:tcPr>
            <w:tcW w:w="5566" w:type="dxa"/>
          </w:tcPr>
          <w:p w14:paraId="26C01AC1" w14:textId="74186B66"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Zařízení  pro omezení ferorezonance</w:t>
            </w:r>
          </w:p>
        </w:tc>
        <w:tc>
          <w:tcPr>
            <w:tcW w:w="2553" w:type="dxa"/>
          </w:tcPr>
          <w:p w14:paraId="32CF2CB7" w14:textId="7E405DA5" w:rsidR="00E71317" w:rsidRPr="000C5B4B" w:rsidRDefault="00E71317" w:rsidP="00E71317">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50F330B6" w14:textId="2AC6F624" w:rsidR="00E71317" w:rsidRPr="001E0C55" w:rsidRDefault="00E71317" w:rsidP="00E71317">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E71317" w14:paraId="330E2B75" w14:textId="77777777" w:rsidTr="00E71317">
        <w:tc>
          <w:tcPr>
            <w:tcW w:w="5566" w:type="dxa"/>
          </w:tcPr>
          <w:p w14:paraId="0B0B2F2D" w14:textId="77777777" w:rsidR="00E71317" w:rsidRPr="00DD04B3" w:rsidRDefault="00E71317" w:rsidP="00E71317">
            <w:pPr>
              <w:tabs>
                <w:tab w:val="left" w:pos="4678"/>
              </w:tabs>
              <w:spacing w:before="60"/>
              <w:jc w:val="both"/>
              <w:rPr>
                <w:rFonts w:ascii="Arial" w:hAnsi="Arial" w:cs="Arial"/>
                <w:snapToGrid w:val="0"/>
                <w:color w:val="000000"/>
              </w:rPr>
            </w:pPr>
            <w:r w:rsidRPr="000C5B4B">
              <w:rPr>
                <w:rFonts w:ascii="Arial" w:hAnsi="Arial" w:cs="Arial"/>
                <w:noProof/>
                <w:color w:val="4472C4" w:themeColor="accent1"/>
              </w:rPr>
              <w:t>Typové označení</w:t>
            </w:r>
          </w:p>
        </w:tc>
        <w:tc>
          <w:tcPr>
            <w:tcW w:w="2553" w:type="dxa"/>
          </w:tcPr>
          <w:p w14:paraId="471D93F5" w14:textId="77777777" w:rsidR="00E71317" w:rsidRPr="00DD04B3" w:rsidRDefault="00E71317" w:rsidP="00E71317">
            <w:pPr>
              <w:spacing w:before="60"/>
              <w:jc w:val="both"/>
              <w:rPr>
                <w:rFonts w:ascii="Arial" w:hAnsi="Arial" w:cs="Arial"/>
                <w:snapToGrid w:val="0"/>
                <w:color w:val="000000"/>
              </w:rPr>
            </w:pPr>
          </w:p>
        </w:tc>
        <w:tc>
          <w:tcPr>
            <w:tcW w:w="1975" w:type="dxa"/>
          </w:tcPr>
          <w:p w14:paraId="54C20A33" w14:textId="77777777" w:rsidR="00E71317" w:rsidRPr="00BB2245" w:rsidRDefault="00E71317" w:rsidP="00E713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bl>
    <w:p w14:paraId="3F159098" w14:textId="1DE3E4D8" w:rsidR="000832D1" w:rsidRDefault="000832D1" w:rsidP="00EB288F">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6E33FA5B" w14:textId="77777777" w:rsidR="00677A74" w:rsidRPr="000C5B4B" w:rsidRDefault="00677A74" w:rsidP="000C5B4B">
      <w:pPr>
        <w:spacing w:after="0"/>
        <w:jc w:val="both"/>
        <w:rPr>
          <w:rFonts w:ascii="Arial" w:eastAsia="Arial" w:hAnsi="Arial" w:cs="Arial"/>
        </w:rPr>
      </w:pPr>
    </w:p>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553"/>
        <w:gridCol w:w="1975"/>
      </w:tblGrid>
      <w:tr w:rsidR="00E71317" w14:paraId="16A89480" w14:textId="77777777" w:rsidTr="00E71317">
        <w:trPr>
          <w:trHeight w:val="453"/>
        </w:trPr>
        <w:tc>
          <w:tcPr>
            <w:tcW w:w="10094" w:type="dxa"/>
            <w:gridSpan w:val="3"/>
            <w:vAlign w:val="center"/>
          </w:tcPr>
          <w:p w14:paraId="41A5F4AE" w14:textId="77777777" w:rsidR="00E71317" w:rsidRPr="005053A2" w:rsidRDefault="00E71317" w:rsidP="00E71317">
            <w:pPr>
              <w:rPr>
                <w:rFonts w:ascii="Arial" w:hAnsi="Arial" w:cs="Arial"/>
                <w:b/>
                <w:i/>
                <w:snapToGrid w:val="0"/>
                <w:color w:val="000000"/>
                <w:sz w:val="22"/>
                <w:szCs w:val="22"/>
                <w:highlight w:val="lightGray"/>
              </w:rPr>
            </w:pPr>
            <w:r w:rsidRPr="005053A2">
              <w:rPr>
                <w:rFonts w:ascii="Arial" w:hAnsi="Arial" w:cs="Arial"/>
                <w:b/>
                <w:snapToGrid w:val="0"/>
                <w:color w:val="000000"/>
                <w:sz w:val="22"/>
                <w:szCs w:val="22"/>
              </w:rPr>
              <w:t>Dálkové ovládání</w:t>
            </w:r>
          </w:p>
        </w:tc>
      </w:tr>
      <w:tr w:rsidR="00E71317" w14:paraId="0355A84A" w14:textId="77777777" w:rsidTr="00E71317">
        <w:tc>
          <w:tcPr>
            <w:tcW w:w="5566" w:type="dxa"/>
          </w:tcPr>
          <w:p w14:paraId="5C55AB72"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Motorový pohon</w:t>
            </w:r>
          </w:p>
        </w:tc>
        <w:tc>
          <w:tcPr>
            <w:tcW w:w="2553" w:type="dxa"/>
          </w:tcPr>
          <w:p w14:paraId="5D9F100D"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24 V DC, 110 V DC</w:t>
            </w:r>
          </w:p>
        </w:tc>
        <w:tc>
          <w:tcPr>
            <w:tcW w:w="1975" w:type="dxa"/>
          </w:tcPr>
          <w:p w14:paraId="3A37A22F"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49A7404D" w14:textId="77777777" w:rsidTr="00E71317">
        <w:tc>
          <w:tcPr>
            <w:tcW w:w="5566" w:type="dxa"/>
          </w:tcPr>
          <w:p w14:paraId="0825CFBD" w14:textId="48B9F9E0" w:rsidR="00E71317" w:rsidRPr="005053A2" w:rsidRDefault="00953A6F" w:rsidP="00E71317">
            <w:pPr>
              <w:tabs>
                <w:tab w:val="left" w:pos="4678"/>
              </w:tabs>
              <w:spacing w:before="60"/>
              <w:jc w:val="both"/>
              <w:rPr>
                <w:rFonts w:ascii="Arial" w:hAnsi="Arial" w:cs="Arial"/>
                <w:noProof/>
                <w:sz w:val="22"/>
                <w:szCs w:val="22"/>
              </w:rPr>
            </w:pPr>
            <w:r>
              <w:rPr>
                <w:rFonts w:ascii="Arial" w:hAnsi="Arial" w:cs="Arial"/>
                <w:noProof/>
                <w:sz w:val="22"/>
                <w:szCs w:val="22"/>
              </w:rPr>
              <w:t>S</w:t>
            </w:r>
            <w:r w:rsidR="00E71317">
              <w:rPr>
                <w:rFonts w:ascii="Arial" w:hAnsi="Arial" w:cs="Arial"/>
                <w:noProof/>
                <w:sz w:val="22"/>
                <w:szCs w:val="22"/>
              </w:rPr>
              <w:t xml:space="preserve">ignalizace úniku </w:t>
            </w:r>
            <w:r>
              <w:rPr>
                <w:rFonts w:ascii="Arial" w:hAnsi="Arial" w:cs="Arial"/>
                <w:noProof/>
                <w:sz w:val="22"/>
                <w:szCs w:val="22"/>
              </w:rPr>
              <w:t xml:space="preserve">izolačního </w:t>
            </w:r>
            <w:r w:rsidR="00E71317">
              <w:rPr>
                <w:rFonts w:ascii="Arial" w:hAnsi="Arial" w:cs="Arial"/>
                <w:noProof/>
                <w:sz w:val="22"/>
                <w:szCs w:val="22"/>
              </w:rPr>
              <w:t>plynu (tlakový spínač)</w:t>
            </w:r>
          </w:p>
        </w:tc>
        <w:tc>
          <w:tcPr>
            <w:tcW w:w="2553" w:type="dxa"/>
          </w:tcPr>
          <w:p w14:paraId="2D9F499F" w14:textId="1FEE29BF"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Pro každou nádobu s</w:t>
            </w:r>
            <w:r w:rsidR="00953A6F">
              <w:rPr>
                <w:rFonts w:ascii="Arial" w:hAnsi="Arial" w:cs="Arial"/>
                <w:noProof/>
                <w:sz w:val="22"/>
                <w:szCs w:val="22"/>
              </w:rPr>
              <w:t xml:space="preserve"> izolačním </w:t>
            </w:r>
            <w:r w:rsidRPr="005053A2">
              <w:rPr>
                <w:rFonts w:ascii="Arial" w:hAnsi="Arial" w:cs="Arial"/>
                <w:noProof/>
                <w:sz w:val="22"/>
                <w:szCs w:val="22"/>
              </w:rPr>
              <w:t>plynem</w:t>
            </w:r>
          </w:p>
        </w:tc>
        <w:tc>
          <w:tcPr>
            <w:tcW w:w="1975" w:type="dxa"/>
          </w:tcPr>
          <w:p w14:paraId="52D828EF"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57D02EA5" w14:textId="77777777" w:rsidTr="00E71317">
        <w:tc>
          <w:tcPr>
            <w:tcW w:w="5566" w:type="dxa"/>
          </w:tcPr>
          <w:p w14:paraId="305A9DE5"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stavu spínacích prvků v poli s odpínačem, vypínačem a odpínačem s pojistkou IEC</w:t>
            </w:r>
          </w:p>
        </w:tc>
        <w:tc>
          <w:tcPr>
            <w:tcW w:w="2553" w:type="dxa"/>
          </w:tcPr>
          <w:p w14:paraId="1F681E74" w14:textId="77777777" w:rsidR="00E71317" w:rsidRPr="005053A2" w:rsidRDefault="00E71317" w:rsidP="00E71317">
            <w:pPr>
              <w:tabs>
                <w:tab w:val="left" w:pos="4678"/>
              </w:tabs>
              <w:spacing w:before="60"/>
              <w:jc w:val="both"/>
              <w:rPr>
                <w:rFonts w:ascii="Arial" w:hAnsi="Arial" w:cs="Arial"/>
                <w:noProof/>
                <w:sz w:val="22"/>
                <w:szCs w:val="22"/>
              </w:rPr>
            </w:pPr>
            <w:r>
              <w:rPr>
                <w:rFonts w:ascii="Arial" w:hAnsi="Arial" w:cs="Arial"/>
                <w:noProof/>
                <w:sz w:val="22"/>
                <w:szCs w:val="22"/>
              </w:rPr>
              <w:t>ANO</w:t>
            </w:r>
          </w:p>
        </w:tc>
        <w:tc>
          <w:tcPr>
            <w:tcW w:w="1975" w:type="dxa"/>
          </w:tcPr>
          <w:p w14:paraId="78650DD2"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5B62C0BF" w14:textId="77777777" w:rsidTr="00E71317">
        <w:tc>
          <w:tcPr>
            <w:tcW w:w="5566" w:type="dxa"/>
          </w:tcPr>
          <w:p w14:paraId="689A456F"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vybavení pojistky VN v poli pro transformátor</w:t>
            </w:r>
          </w:p>
        </w:tc>
        <w:tc>
          <w:tcPr>
            <w:tcW w:w="2553" w:type="dxa"/>
          </w:tcPr>
          <w:p w14:paraId="016696D5" w14:textId="4D44F937" w:rsidR="00E71317" w:rsidRPr="005053A2" w:rsidRDefault="003A7FCA" w:rsidP="00E71317">
            <w:pPr>
              <w:tabs>
                <w:tab w:val="left" w:pos="4678"/>
              </w:tabs>
              <w:spacing w:before="60"/>
              <w:jc w:val="both"/>
              <w:rPr>
                <w:rFonts w:ascii="Arial" w:hAnsi="Arial" w:cs="Arial"/>
                <w:noProof/>
                <w:sz w:val="22"/>
                <w:szCs w:val="22"/>
              </w:rPr>
            </w:pPr>
            <w:r>
              <w:rPr>
                <w:rFonts w:ascii="Arial" w:hAnsi="Arial" w:cs="Arial"/>
                <w:noProof/>
                <w:sz w:val="22"/>
                <w:szCs w:val="22"/>
              </w:rPr>
              <w:t>ANO</w:t>
            </w:r>
          </w:p>
        </w:tc>
        <w:tc>
          <w:tcPr>
            <w:tcW w:w="1975" w:type="dxa"/>
          </w:tcPr>
          <w:p w14:paraId="57B5253F"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7A09EB" w14:paraId="05940C27" w14:textId="77777777" w:rsidTr="00E71317">
        <w:trPr>
          <w:trHeight w:val="379"/>
        </w:trPr>
        <w:tc>
          <w:tcPr>
            <w:tcW w:w="10094" w:type="dxa"/>
            <w:gridSpan w:val="3"/>
          </w:tcPr>
          <w:p w14:paraId="6E9C8480" w14:textId="12194B50" w:rsidR="007A09EB" w:rsidRPr="000C5B4B" w:rsidRDefault="007A09EB" w:rsidP="00E71317">
            <w:pPr>
              <w:tabs>
                <w:tab w:val="left" w:pos="4678"/>
              </w:tabs>
              <w:spacing w:before="60"/>
              <w:jc w:val="both"/>
              <w:rPr>
                <w:rFonts w:ascii="Arial" w:hAnsi="Arial" w:cs="Arial"/>
                <w:b/>
                <w:bCs/>
                <w:noProof/>
              </w:rPr>
            </w:pPr>
            <w:r w:rsidRPr="000C5B4B">
              <w:rPr>
                <w:rFonts w:ascii="Arial" w:hAnsi="Arial" w:cs="Arial"/>
                <w:b/>
                <w:bCs/>
                <w:noProof/>
              </w:rPr>
              <w:t>Nepovinná položka</w:t>
            </w:r>
          </w:p>
        </w:tc>
      </w:tr>
      <w:tr w:rsidR="00E71317" w14:paraId="0ADDC6CE" w14:textId="77777777" w:rsidTr="00E71317">
        <w:trPr>
          <w:trHeight w:val="379"/>
        </w:trPr>
        <w:tc>
          <w:tcPr>
            <w:tcW w:w="10094" w:type="dxa"/>
            <w:gridSpan w:val="3"/>
          </w:tcPr>
          <w:p w14:paraId="7689430A" w14:textId="0EC4571C" w:rsidR="00E71317" w:rsidRPr="000C5B4B" w:rsidRDefault="007A09EB"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lastRenderedPageBreak/>
              <w:t>Hlubší kryt</w:t>
            </w:r>
            <w:r w:rsidR="00E71317" w:rsidRPr="000C5B4B">
              <w:rPr>
                <w:rFonts w:ascii="Arial" w:hAnsi="Arial" w:cs="Arial"/>
                <w:noProof/>
                <w:color w:val="4472C4" w:themeColor="accent1"/>
              </w:rPr>
              <w:t xml:space="preserve"> kabelového prostoru</w:t>
            </w:r>
          </w:p>
        </w:tc>
      </w:tr>
      <w:tr w:rsidR="00E71317" w14:paraId="0F7914BA" w14:textId="77777777" w:rsidTr="00E71317">
        <w:tc>
          <w:tcPr>
            <w:tcW w:w="5566" w:type="dxa"/>
          </w:tcPr>
          <w:p w14:paraId="79207D29" w14:textId="77777777"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Hlubší kryt kabelového prostoru pro pole s odpínačem</w:t>
            </w:r>
          </w:p>
        </w:tc>
        <w:tc>
          <w:tcPr>
            <w:tcW w:w="2553" w:type="dxa"/>
          </w:tcPr>
          <w:p w14:paraId="6E6E942A" w14:textId="64BC8854"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ANO - min. pro sestavu asymetrický stíněný konektor, omezovač přepětí, senzor napětí (např. Zelisko)</w:t>
            </w:r>
            <w:r w:rsidR="00BE6B90" w:rsidRPr="000C5B4B">
              <w:rPr>
                <w:rFonts w:ascii="Arial" w:hAnsi="Arial" w:cs="Arial"/>
                <w:noProof/>
                <w:color w:val="4472C4" w:themeColor="accent1"/>
              </w:rPr>
              <w:t xml:space="preserve">. Minimální </w:t>
            </w:r>
            <w:r w:rsidR="00B627BA" w:rsidRPr="000C5B4B">
              <w:rPr>
                <w:rFonts w:ascii="Arial" w:hAnsi="Arial" w:cs="Arial"/>
                <w:noProof/>
                <w:color w:val="4472C4" w:themeColor="accent1"/>
              </w:rPr>
              <w:t>hloubka krytu kabelového prostoru 430 mm.</w:t>
            </w:r>
          </w:p>
        </w:tc>
        <w:tc>
          <w:tcPr>
            <w:tcW w:w="1975" w:type="dxa"/>
          </w:tcPr>
          <w:p w14:paraId="2336FC48"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E71317" w14:paraId="7F41DC90" w14:textId="77777777" w:rsidTr="00E71317">
        <w:tc>
          <w:tcPr>
            <w:tcW w:w="5566" w:type="dxa"/>
          </w:tcPr>
          <w:p w14:paraId="331CCA62" w14:textId="77777777"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Hlubší kryt kabelového prostoru pro pole s vypínačem</w:t>
            </w:r>
          </w:p>
        </w:tc>
        <w:tc>
          <w:tcPr>
            <w:tcW w:w="2553" w:type="dxa"/>
          </w:tcPr>
          <w:p w14:paraId="728CEEE2" w14:textId="4FB77EFF"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ANO - min. pro sestavu asymetrický stíněný konektor, omezovač přepětí, senzor napětí (např. Zelisko)</w:t>
            </w:r>
            <w:r w:rsidR="00B627BA" w:rsidRPr="000C5B4B">
              <w:rPr>
                <w:rFonts w:ascii="Arial" w:hAnsi="Arial" w:cs="Arial"/>
                <w:noProof/>
                <w:color w:val="4472C4" w:themeColor="accent1"/>
              </w:rPr>
              <w:t>.  Minimální hloubka krytu kabelového prostoru 430 mm.</w:t>
            </w:r>
          </w:p>
        </w:tc>
        <w:tc>
          <w:tcPr>
            <w:tcW w:w="1975" w:type="dxa"/>
          </w:tcPr>
          <w:p w14:paraId="23B559C7"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bl>
    <w:p w14:paraId="46C8B1C0" w14:textId="77777777" w:rsidR="00677A74" w:rsidRDefault="00677A74" w:rsidP="00677A74">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65BCDBD6" w14:textId="77777777" w:rsidR="00677A74" w:rsidRDefault="00677A74"/>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553"/>
        <w:gridCol w:w="1975"/>
      </w:tblGrid>
      <w:tr w:rsidR="00E71317" w14:paraId="47A1B013" w14:textId="77777777" w:rsidTr="00E71317">
        <w:trPr>
          <w:trHeight w:val="447"/>
        </w:trPr>
        <w:tc>
          <w:tcPr>
            <w:tcW w:w="10094" w:type="dxa"/>
            <w:gridSpan w:val="3"/>
            <w:vAlign w:val="center"/>
          </w:tcPr>
          <w:p w14:paraId="1CB78623" w14:textId="77777777" w:rsidR="00E71317" w:rsidRPr="00BB2245" w:rsidRDefault="00E71317" w:rsidP="00E71317">
            <w:pPr>
              <w:rPr>
                <w:rFonts w:ascii="Arial" w:hAnsi="Arial" w:cs="Arial"/>
                <w:i/>
                <w:snapToGrid w:val="0"/>
                <w:color w:val="000000"/>
                <w:highlight w:val="lightGray"/>
              </w:rPr>
            </w:pPr>
            <w:r w:rsidRPr="00C4330C">
              <w:rPr>
                <w:rFonts w:ascii="Arial" w:hAnsi="Arial" w:cs="Arial"/>
                <w:b/>
                <w:snapToGrid w:val="0"/>
                <w:color w:val="000000"/>
                <w:sz w:val="22"/>
                <w:szCs w:val="22"/>
              </w:rPr>
              <w:t>Nadstavbová skříň</w:t>
            </w:r>
          </w:p>
        </w:tc>
      </w:tr>
      <w:tr w:rsidR="00E71317" w14:paraId="568E27EE" w14:textId="77777777" w:rsidTr="00E71317">
        <w:tc>
          <w:tcPr>
            <w:tcW w:w="5566" w:type="dxa"/>
          </w:tcPr>
          <w:p w14:paraId="20ECAE0F"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Teplotní rozsah minimálně</w:t>
            </w:r>
          </w:p>
        </w:tc>
        <w:tc>
          <w:tcPr>
            <w:tcW w:w="2553" w:type="dxa"/>
          </w:tcPr>
          <w:p w14:paraId="32DE312B" w14:textId="77777777" w:rsidR="00E71317" w:rsidRPr="000A7FD6" w:rsidRDefault="00E71317" w:rsidP="00E71317">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-25 °C až +40 °C</w:t>
            </w:r>
          </w:p>
        </w:tc>
        <w:tc>
          <w:tcPr>
            <w:tcW w:w="1975" w:type="dxa"/>
          </w:tcPr>
          <w:p w14:paraId="11110F8C"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26D12862" w14:textId="77777777" w:rsidTr="00E71317">
        <w:tc>
          <w:tcPr>
            <w:tcW w:w="5566" w:type="dxa"/>
          </w:tcPr>
          <w:p w14:paraId="269EA689"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Rozsah relativní vlhkosti</w:t>
            </w:r>
          </w:p>
        </w:tc>
        <w:tc>
          <w:tcPr>
            <w:tcW w:w="2553" w:type="dxa"/>
          </w:tcPr>
          <w:p w14:paraId="2F679DC7" w14:textId="77777777" w:rsidR="00E71317" w:rsidRPr="000A7FD6" w:rsidRDefault="00E71317" w:rsidP="00E71317">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5 až 95 %</w:t>
            </w:r>
          </w:p>
        </w:tc>
        <w:tc>
          <w:tcPr>
            <w:tcW w:w="1975" w:type="dxa"/>
          </w:tcPr>
          <w:p w14:paraId="351CA420"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2A6349B9" w14:textId="77777777" w:rsidTr="00E71317">
        <w:tc>
          <w:tcPr>
            <w:tcW w:w="5566" w:type="dxa"/>
          </w:tcPr>
          <w:p w14:paraId="4106F964"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 xml:space="preserve">Stupeň krytí </w:t>
            </w:r>
          </w:p>
        </w:tc>
        <w:tc>
          <w:tcPr>
            <w:tcW w:w="2553" w:type="dxa"/>
          </w:tcPr>
          <w:p w14:paraId="439A373D"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 xml:space="preserve">min. IP 40 pro nadstavbu / IP 20 pro </w:t>
            </w:r>
            <w:r>
              <w:rPr>
                <w:rFonts w:ascii="Arial" w:hAnsi="Arial" w:cs="Arial"/>
                <w:sz w:val="22"/>
                <w:szCs w:val="22"/>
              </w:rPr>
              <w:t>zařízení uvnitř</w:t>
            </w:r>
            <w:r w:rsidRPr="000A7FD6">
              <w:rPr>
                <w:rFonts w:ascii="Arial" w:hAnsi="Arial" w:cs="Arial"/>
                <w:sz w:val="22"/>
                <w:szCs w:val="22"/>
              </w:rPr>
              <w:t xml:space="preserve"> nadstavby</w:t>
            </w:r>
          </w:p>
        </w:tc>
        <w:tc>
          <w:tcPr>
            <w:tcW w:w="1975" w:type="dxa"/>
          </w:tcPr>
          <w:p w14:paraId="0E45E4B2" w14:textId="77777777" w:rsidR="00E71317" w:rsidRPr="005C6B03"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10BEA65D" w14:textId="77777777" w:rsidTr="00E71317">
        <w:tc>
          <w:tcPr>
            <w:tcW w:w="5566" w:type="dxa"/>
          </w:tcPr>
          <w:p w14:paraId="3E0FF581" w14:textId="77777777" w:rsidR="00E71317" w:rsidRPr="00DD04B3" w:rsidRDefault="00E71317" w:rsidP="00E71317">
            <w:pPr>
              <w:spacing w:before="60" w:after="60"/>
              <w:ind w:left="57" w:right="57"/>
              <w:rPr>
                <w:rFonts w:ascii="Arial" w:hAnsi="Arial" w:cs="Arial"/>
                <w:snapToGrid w:val="0"/>
                <w:color w:val="000000"/>
              </w:rPr>
            </w:pPr>
            <w:r w:rsidRPr="005053A2">
              <w:rPr>
                <w:rFonts w:ascii="Arial" w:hAnsi="Arial" w:cs="Arial"/>
                <w:sz w:val="22"/>
                <w:szCs w:val="22"/>
              </w:rPr>
              <w:t>Výška do 60 cm včetně</w:t>
            </w:r>
          </w:p>
        </w:tc>
        <w:tc>
          <w:tcPr>
            <w:tcW w:w="2553" w:type="dxa"/>
          </w:tcPr>
          <w:p w14:paraId="054A31A8" w14:textId="77777777" w:rsidR="00E71317" w:rsidRPr="00DD04B3" w:rsidRDefault="00E71317" w:rsidP="00E71317">
            <w:pPr>
              <w:spacing w:before="60"/>
              <w:jc w:val="both"/>
              <w:rPr>
                <w:rFonts w:ascii="Arial" w:hAnsi="Arial" w:cs="Arial"/>
                <w:snapToGrid w:val="0"/>
                <w:color w:val="000000"/>
              </w:rPr>
            </w:pPr>
            <w:r>
              <w:rPr>
                <w:rFonts w:ascii="Arial" w:hAnsi="Arial" w:cs="Arial"/>
                <w:snapToGrid w:val="0"/>
                <w:color w:val="000000"/>
              </w:rPr>
              <w:t>ANO</w:t>
            </w:r>
          </w:p>
        </w:tc>
        <w:tc>
          <w:tcPr>
            <w:tcW w:w="1975" w:type="dxa"/>
          </w:tcPr>
          <w:p w14:paraId="0A5F9AB4"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E71317" w14:paraId="2F7654B6" w14:textId="77777777" w:rsidTr="00E71317">
        <w:tc>
          <w:tcPr>
            <w:tcW w:w="5566" w:type="dxa"/>
          </w:tcPr>
          <w:p w14:paraId="7D00EF62" w14:textId="77D9B7B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 xml:space="preserve">Výška </w:t>
            </w:r>
            <w:r w:rsidRPr="000A7FD6">
              <w:rPr>
                <w:rFonts w:ascii="Arial" w:hAnsi="Arial" w:cs="Arial"/>
                <w:sz w:val="22"/>
                <w:szCs w:val="22"/>
              </w:rPr>
              <w:t>nad 60 cm do 90 cm včetně</w:t>
            </w:r>
          </w:p>
        </w:tc>
        <w:tc>
          <w:tcPr>
            <w:tcW w:w="2553" w:type="dxa"/>
          </w:tcPr>
          <w:p w14:paraId="27EC8C3F"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38CD1A4A"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E71317" w14:paraId="35D604BB" w14:textId="77777777" w:rsidTr="00E71317">
        <w:tc>
          <w:tcPr>
            <w:tcW w:w="5566" w:type="dxa"/>
          </w:tcPr>
          <w:p w14:paraId="699C9D10"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Provedení</w:t>
            </w:r>
          </w:p>
        </w:tc>
        <w:tc>
          <w:tcPr>
            <w:tcW w:w="2553" w:type="dxa"/>
          </w:tcPr>
          <w:p w14:paraId="38424B93"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Oceloplechová skříň</w:t>
            </w:r>
          </w:p>
        </w:tc>
        <w:tc>
          <w:tcPr>
            <w:tcW w:w="1975" w:type="dxa"/>
          </w:tcPr>
          <w:p w14:paraId="625A1B4B"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1845D652" w14:textId="77777777" w:rsidTr="00E71317">
        <w:tc>
          <w:tcPr>
            <w:tcW w:w="5566" w:type="dxa"/>
          </w:tcPr>
          <w:p w14:paraId="6E8056C4"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Antikorozní ochrana</w:t>
            </w:r>
          </w:p>
        </w:tc>
        <w:tc>
          <w:tcPr>
            <w:tcW w:w="2553" w:type="dxa"/>
          </w:tcPr>
          <w:p w14:paraId="4C8D9F6E" w14:textId="7669F1A5"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 – Pozink, nátěr</w:t>
            </w:r>
          </w:p>
        </w:tc>
        <w:tc>
          <w:tcPr>
            <w:tcW w:w="1975" w:type="dxa"/>
          </w:tcPr>
          <w:p w14:paraId="702A0D1C"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7491BEDC" w14:textId="77777777" w:rsidTr="00E71317">
        <w:tc>
          <w:tcPr>
            <w:tcW w:w="5566" w:type="dxa"/>
          </w:tcPr>
          <w:p w14:paraId="6827FF51" w14:textId="33E4527D" w:rsidR="00E71317" w:rsidRPr="00C4330C" w:rsidRDefault="00E71317" w:rsidP="00E71317">
            <w:pPr>
              <w:spacing w:before="60" w:after="60"/>
              <w:ind w:left="57" w:right="57"/>
              <w:rPr>
                <w:rFonts w:ascii="Arial" w:hAnsi="Arial" w:cs="Arial"/>
              </w:rPr>
            </w:pPr>
            <w:r w:rsidRPr="002E3383">
              <w:rPr>
                <w:rFonts w:ascii="Arial" w:hAnsi="Arial" w:cs="Arial"/>
                <w:sz w:val="22"/>
                <w:szCs w:val="22"/>
              </w:rPr>
              <w:t>První dvě kabelová pole společné dveře</w:t>
            </w:r>
          </w:p>
        </w:tc>
        <w:tc>
          <w:tcPr>
            <w:tcW w:w="2553" w:type="dxa"/>
          </w:tcPr>
          <w:p w14:paraId="617AC79A" w14:textId="073A3BCF" w:rsidR="00E71317" w:rsidRPr="00C4330C" w:rsidRDefault="00E71317" w:rsidP="00E71317">
            <w:pPr>
              <w:spacing w:before="60" w:after="60"/>
              <w:ind w:left="57" w:right="57"/>
              <w:rPr>
                <w:rFonts w:ascii="Arial" w:hAnsi="Arial" w:cs="Arial"/>
              </w:rPr>
            </w:pPr>
            <w:r w:rsidRPr="00C4330C">
              <w:rPr>
                <w:rFonts w:ascii="Arial" w:hAnsi="Arial" w:cs="Arial"/>
                <w:sz w:val="22"/>
                <w:szCs w:val="22"/>
              </w:rPr>
              <w:t>ANO</w:t>
            </w:r>
          </w:p>
        </w:tc>
        <w:tc>
          <w:tcPr>
            <w:tcW w:w="1975" w:type="dxa"/>
          </w:tcPr>
          <w:p w14:paraId="3E483E7B" w14:textId="3119FC49" w:rsidR="00E71317" w:rsidRPr="005C6B03"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6F2951DD" w14:textId="77777777" w:rsidTr="00E71317">
        <w:tc>
          <w:tcPr>
            <w:tcW w:w="5566" w:type="dxa"/>
          </w:tcPr>
          <w:p w14:paraId="4A3BD809" w14:textId="6AB80ECC" w:rsidR="00E71317" w:rsidRPr="00C4330C" w:rsidRDefault="00E71317" w:rsidP="00E71317">
            <w:pPr>
              <w:spacing w:before="60" w:after="60"/>
              <w:ind w:left="57" w:right="57"/>
              <w:rPr>
                <w:rFonts w:ascii="Arial" w:hAnsi="Arial" w:cs="Arial"/>
                <w:sz w:val="22"/>
                <w:szCs w:val="22"/>
              </w:rPr>
            </w:pPr>
            <w:r>
              <w:rPr>
                <w:rFonts w:ascii="Arial" w:hAnsi="Arial" w:cs="Arial"/>
                <w:sz w:val="22"/>
                <w:szCs w:val="22"/>
              </w:rPr>
              <w:t>Nad dalšími poli samostatn</w:t>
            </w:r>
            <w:r w:rsidR="00202210">
              <w:rPr>
                <w:rFonts w:ascii="Arial" w:hAnsi="Arial" w:cs="Arial"/>
                <w:sz w:val="22"/>
                <w:szCs w:val="22"/>
              </w:rPr>
              <w:t>é</w:t>
            </w:r>
            <w:r>
              <w:rPr>
                <w:rFonts w:ascii="Arial" w:hAnsi="Arial" w:cs="Arial"/>
                <w:sz w:val="22"/>
                <w:szCs w:val="22"/>
              </w:rPr>
              <w:t xml:space="preserve"> dveře nebo společn</w:t>
            </w:r>
            <w:r w:rsidR="00202210">
              <w:rPr>
                <w:rFonts w:ascii="Arial" w:hAnsi="Arial" w:cs="Arial"/>
                <w:sz w:val="22"/>
                <w:szCs w:val="22"/>
              </w:rPr>
              <w:t>é</w:t>
            </w:r>
            <w:r>
              <w:rPr>
                <w:rFonts w:ascii="Arial" w:hAnsi="Arial" w:cs="Arial"/>
                <w:sz w:val="22"/>
                <w:szCs w:val="22"/>
              </w:rPr>
              <w:t>, dle konfigurace</w:t>
            </w:r>
          </w:p>
        </w:tc>
        <w:tc>
          <w:tcPr>
            <w:tcW w:w="2553" w:type="dxa"/>
          </w:tcPr>
          <w:p w14:paraId="74DBBFB6"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2D569F48"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03C4BFD4" w14:textId="77777777" w:rsidTr="00E71317">
        <w:tc>
          <w:tcPr>
            <w:tcW w:w="5566" w:type="dxa"/>
          </w:tcPr>
          <w:p w14:paraId="1F367AC8"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Oboustranné panty u dveří</w:t>
            </w:r>
          </w:p>
        </w:tc>
        <w:tc>
          <w:tcPr>
            <w:tcW w:w="2553" w:type="dxa"/>
          </w:tcPr>
          <w:p w14:paraId="081108ED"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10901D67"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1F4D8FCF" w14:textId="77777777" w:rsidTr="00E71317">
        <w:tc>
          <w:tcPr>
            <w:tcW w:w="5566" w:type="dxa"/>
          </w:tcPr>
          <w:p w14:paraId="2DFFDF77"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Otevírání dveří</w:t>
            </w:r>
          </w:p>
        </w:tc>
        <w:tc>
          <w:tcPr>
            <w:tcW w:w="2553" w:type="dxa"/>
          </w:tcPr>
          <w:p w14:paraId="4C2C9B97"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Bez nástroje</w:t>
            </w:r>
          </w:p>
        </w:tc>
        <w:tc>
          <w:tcPr>
            <w:tcW w:w="1975" w:type="dxa"/>
          </w:tcPr>
          <w:p w14:paraId="6659D502"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0BEABD8B" w14:textId="77777777" w:rsidTr="00E71317">
        <w:tc>
          <w:tcPr>
            <w:tcW w:w="5566" w:type="dxa"/>
          </w:tcPr>
          <w:p w14:paraId="7D92C91E"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Zdvihací oka</w:t>
            </w:r>
          </w:p>
        </w:tc>
        <w:tc>
          <w:tcPr>
            <w:tcW w:w="2553" w:type="dxa"/>
          </w:tcPr>
          <w:p w14:paraId="033A8AB3"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77E79FCF"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4A683556" w14:textId="77777777" w:rsidTr="00E71317">
        <w:tc>
          <w:tcPr>
            <w:tcW w:w="5566" w:type="dxa"/>
          </w:tcPr>
          <w:p w14:paraId="4C1A0909" w14:textId="350997EC" w:rsidR="00E71317" w:rsidRPr="00C4330C" w:rsidRDefault="00E71317" w:rsidP="00E71317">
            <w:pPr>
              <w:spacing w:before="60" w:after="60"/>
              <w:ind w:left="57" w:right="57"/>
              <w:rPr>
                <w:rFonts w:ascii="Arial" w:hAnsi="Arial" w:cs="Arial"/>
              </w:rPr>
            </w:pPr>
            <w:r w:rsidRPr="002E3383">
              <w:rPr>
                <w:rFonts w:ascii="Arial" w:hAnsi="Arial" w:cs="Arial"/>
                <w:sz w:val="22"/>
                <w:szCs w:val="22"/>
              </w:rPr>
              <w:lastRenderedPageBreak/>
              <w:t>Zdvihací oka dimenzována pro celou sestavu včetně VN rozvaděče</w:t>
            </w:r>
          </w:p>
        </w:tc>
        <w:tc>
          <w:tcPr>
            <w:tcW w:w="2553" w:type="dxa"/>
          </w:tcPr>
          <w:p w14:paraId="1DD98C57" w14:textId="3F9167A7" w:rsidR="00E71317" w:rsidRPr="00C4330C" w:rsidRDefault="00E71317" w:rsidP="00E71317">
            <w:pPr>
              <w:spacing w:before="60" w:after="60"/>
              <w:ind w:left="57" w:right="57"/>
              <w:rPr>
                <w:rFonts w:ascii="Arial" w:hAnsi="Arial" w:cs="Arial"/>
              </w:rPr>
            </w:pPr>
            <w:r w:rsidRPr="00C4330C">
              <w:rPr>
                <w:rFonts w:ascii="Arial" w:hAnsi="Arial" w:cs="Arial"/>
                <w:sz w:val="22"/>
                <w:szCs w:val="22"/>
              </w:rPr>
              <w:t>ANO</w:t>
            </w:r>
          </w:p>
        </w:tc>
        <w:tc>
          <w:tcPr>
            <w:tcW w:w="1975" w:type="dxa"/>
          </w:tcPr>
          <w:p w14:paraId="3DE9B8ED" w14:textId="3FA70C24" w:rsidR="00E71317" w:rsidRPr="005C6B03"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70B9DDBC" w14:textId="77777777" w:rsidTr="00E71317">
        <w:tc>
          <w:tcPr>
            <w:tcW w:w="5566" w:type="dxa"/>
          </w:tcPr>
          <w:p w14:paraId="477632EB"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Demontovatelná nástavba</w:t>
            </w:r>
          </w:p>
        </w:tc>
        <w:tc>
          <w:tcPr>
            <w:tcW w:w="2553" w:type="dxa"/>
          </w:tcPr>
          <w:p w14:paraId="1C8C4EC5"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4DB69689"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2E5EF32B" w14:textId="77777777" w:rsidTr="00E71317">
        <w:trPr>
          <w:trHeight w:val="307"/>
        </w:trPr>
        <w:tc>
          <w:tcPr>
            <w:tcW w:w="10094" w:type="dxa"/>
            <w:gridSpan w:val="3"/>
            <w:vAlign w:val="center"/>
          </w:tcPr>
          <w:p w14:paraId="257C5894" w14:textId="77777777" w:rsidR="00E71317" w:rsidRPr="00C4330C" w:rsidRDefault="00E71317" w:rsidP="00E71317">
            <w:pPr>
              <w:rPr>
                <w:rFonts w:ascii="Arial" w:hAnsi="Arial" w:cs="Arial"/>
                <w:b/>
                <w:i/>
                <w:snapToGrid w:val="0"/>
                <w:color w:val="000000"/>
                <w:highlight w:val="lightGray"/>
              </w:rPr>
            </w:pPr>
            <w:r w:rsidRPr="00C4330C">
              <w:rPr>
                <w:rFonts w:ascii="Arial" w:hAnsi="Arial" w:cs="Arial"/>
                <w:b/>
                <w:sz w:val="22"/>
                <w:szCs w:val="22"/>
              </w:rPr>
              <w:t>Vydrátování</w:t>
            </w:r>
          </w:p>
        </w:tc>
      </w:tr>
      <w:tr w:rsidR="00E71317" w:rsidRPr="001B2D6C" w14:paraId="314EB1FD" w14:textId="77777777" w:rsidTr="00E71317">
        <w:tc>
          <w:tcPr>
            <w:tcW w:w="5566" w:type="dxa"/>
          </w:tcPr>
          <w:p w14:paraId="0BA38474"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Použití vodičů s pocínovaným lanovým jádrem (CMA) šedé barvy</w:t>
            </w:r>
          </w:p>
        </w:tc>
        <w:tc>
          <w:tcPr>
            <w:tcW w:w="2553" w:type="dxa"/>
          </w:tcPr>
          <w:p w14:paraId="1B1D02BA"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ANO</w:t>
            </w:r>
          </w:p>
        </w:tc>
        <w:tc>
          <w:tcPr>
            <w:tcW w:w="1975" w:type="dxa"/>
          </w:tcPr>
          <w:p w14:paraId="42FE4FF8" w14:textId="77777777" w:rsidR="00E71317" w:rsidRPr="00F226E8" w:rsidRDefault="00E71317" w:rsidP="00E71317">
            <w:pPr>
              <w:rPr>
                <w:rFonts w:ascii="Arial" w:hAnsi="Arial" w:cs="Arial"/>
                <w:i/>
                <w:snapToGrid w:val="0"/>
                <w:color w:val="000000"/>
                <w:sz w:val="22"/>
                <w:szCs w:val="22"/>
                <w:highlight w:val="lightGray"/>
              </w:rPr>
            </w:pPr>
            <w:r w:rsidRPr="00F226E8">
              <w:rPr>
                <w:rFonts w:ascii="Arial" w:hAnsi="Arial" w:cs="Arial"/>
                <w:i/>
                <w:snapToGrid w:val="0"/>
                <w:color w:val="000000"/>
                <w:highlight w:val="lightGray"/>
              </w:rPr>
              <w:t>[ANO/NE]</w:t>
            </w:r>
          </w:p>
        </w:tc>
      </w:tr>
      <w:tr w:rsidR="00E71317" w14:paraId="151A4A78" w14:textId="77777777" w:rsidTr="00E71317">
        <w:tc>
          <w:tcPr>
            <w:tcW w:w="5566" w:type="dxa"/>
          </w:tcPr>
          <w:p w14:paraId="330F0908"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Vodiče pro uzemnění barva zelenožlutá</w:t>
            </w:r>
          </w:p>
        </w:tc>
        <w:tc>
          <w:tcPr>
            <w:tcW w:w="2553" w:type="dxa"/>
          </w:tcPr>
          <w:p w14:paraId="62DA54BE"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ANO</w:t>
            </w:r>
          </w:p>
        </w:tc>
        <w:tc>
          <w:tcPr>
            <w:tcW w:w="1975" w:type="dxa"/>
          </w:tcPr>
          <w:p w14:paraId="6CF1D8E2"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20558A48" w14:textId="77777777" w:rsidTr="00E71317">
        <w:tc>
          <w:tcPr>
            <w:tcW w:w="5566" w:type="dxa"/>
          </w:tcPr>
          <w:p w14:paraId="2CA79485" w14:textId="77777777" w:rsidR="00E71317" w:rsidRPr="001B2D6C" w:rsidRDefault="00E71317" w:rsidP="00E71317">
            <w:pPr>
              <w:spacing w:before="60" w:after="60"/>
              <w:ind w:left="57" w:right="57"/>
              <w:rPr>
                <w:rFonts w:ascii="Arial" w:hAnsi="Arial" w:cs="Arial"/>
                <w:b/>
                <w:sz w:val="22"/>
                <w:szCs w:val="22"/>
              </w:rPr>
            </w:pPr>
            <w:r w:rsidRPr="001B2D6C">
              <w:rPr>
                <w:rFonts w:ascii="Arial" w:hAnsi="Arial" w:cs="Arial"/>
                <w:b/>
                <w:sz w:val="22"/>
                <w:szCs w:val="22"/>
              </w:rPr>
              <w:t>Průřezy vodičů</w:t>
            </w:r>
          </w:p>
        </w:tc>
        <w:tc>
          <w:tcPr>
            <w:tcW w:w="2553" w:type="dxa"/>
          </w:tcPr>
          <w:p w14:paraId="33F96B43" w14:textId="77777777" w:rsidR="00E71317" w:rsidRPr="001B2D6C" w:rsidRDefault="00E71317" w:rsidP="00E71317">
            <w:pPr>
              <w:rPr>
                <w:rFonts w:ascii="Arial" w:hAnsi="Arial" w:cs="Arial"/>
                <w:i/>
                <w:snapToGrid w:val="0"/>
                <w:highlight w:val="lightGray"/>
              </w:rPr>
            </w:pPr>
          </w:p>
        </w:tc>
        <w:tc>
          <w:tcPr>
            <w:tcW w:w="1975" w:type="dxa"/>
          </w:tcPr>
          <w:p w14:paraId="0294C4FB" w14:textId="77777777" w:rsidR="00E71317" w:rsidRPr="001B2D6C" w:rsidRDefault="00E71317" w:rsidP="00E71317">
            <w:pPr>
              <w:rPr>
                <w:rFonts w:ascii="Arial" w:hAnsi="Arial" w:cs="Arial"/>
                <w:i/>
                <w:snapToGrid w:val="0"/>
                <w:highlight w:val="lightGray"/>
              </w:rPr>
            </w:pPr>
          </w:p>
        </w:tc>
      </w:tr>
      <w:tr w:rsidR="00E71317" w14:paraId="5FB5B0ED" w14:textId="77777777" w:rsidTr="00E71317">
        <w:tc>
          <w:tcPr>
            <w:tcW w:w="5566" w:type="dxa"/>
          </w:tcPr>
          <w:p w14:paraId="0CA6AF5F"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 xml:space="preserve">Minimálně </w:t>
            </w:r>
            <w:r w:rsidRPr="001B2D6C">
              <w:rPr>
                <w:rFonts w:ascii="Arial" w:hAnsi="Arial" w:cs="Arial"/>
                <w:snapToGrid w:val="0"/>
                <w:sz w:val="22"/>
                <w:szCs w:val="22"/>
              </w:rPr>
              <w:t>1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pomocné funkce a signalizaci stavů i poruch</w:t>
            </w:r>
          </w:p>
        </w:tc>
        <w:tc>
          <w:tcPr>
            <w:tcW w:w="2553" w:type="dxa"/>
          </w:tcPr>
          <w:p w14:paraId="71A2975E"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ANO</w:t>
            </w:r>
          </w:p>
        </w:tc>
        <w:tc>
          <w:tcPr>
            <w:tcW w:w="1975" w:type="dxa"/>
          </w:tcPr>
          <w:p w14:paraId="0595D269"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BDE3BB4" w14:textId="77777777" w:rsidTr="00E71317">
        <w:tc>
          <w:tcPr>
            <w:tcW w:w="5566" w:type="dxa"/>
          </w:tcPr>
          <w:p w14:paraId="5851696F" w14:textId="77777777" w:rsidR="00E71317" w:rsidRPr="001B2D6C" w:rsidRDefault="00E71317" w:rsidP="00E71317">
            <w:pPr>
              <w:spacing w:before="60" w:after="60"/>
              <w:ind w:left="57" w:right="57"/>
              <w:rPr>
                <w:rFonts w:ascii="Arial" w:hAnsi="Arial" w:cs="Arial"/>
              </w:rPr>
            </w:pPr>
            <w:r w:rsidRPr="001B2D6C">
              <w:rPr>
                <w:rFonts w:ascii="Arial" w:hAnsi="Arial" w:cs="Arial"/>
                <w:snapToGrid w:val="0"/>
                <w:sz w:val="22"/>
                <w:szCs w:val="22"/>
              </w:rPr>
              <w:t>Minimálně 1,5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povely, napěťové měřící obvody a napájení.</w:t>
            </w:r>
          </w:p>
        </w:tc>
        <w:tc>
          <w:tcPr>
            <w:tcW w:w="2553" w:type="dxa"/>
          </w:tcPr>
          <w:p w14:paraId="4646B266"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2136BC30"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32188E0" w14:textId="77777777" w:rsidTr="00E71317">
        <w:tc>
          <w:tcPr>
            <w:tcW w:w="5566" w:type="dxa"/>
          </w:tcPr>
          <w:p w14:paraId="27A5400F" w14:textId="77777777" w:rsidR="00E71317" w:rsidRPr="001B2D6C" w:rsidRDefault="00E71317" w:rsidP="00E71317">
            <w:pPr>
              <w:spacing w:before="60" w:after="60"/>
              <w:ind w:left="57" w:right="57"/>
              <w:rPr>
                <w:rFonts w:ascii="Arial" w:hAnsi="Arial" w:cs="Arial"/>
                <w:snapToGrid w:val="0"/>
              </w:rPr>
            </w:pPr>
            <w:r w:rsidRPr="001B2D6C">
              <w:rPr>
                <w:rFonts w:ascii="Arial" w:hAnsi="Arial" w:cs="Arial"/>
                <w:snapToGrid w:val="0"/>
                <w:sz w:val="22"/>
                <w:szCs w:val="22"/>
              </w:rPr>
              <w:t>Minimálně 2,5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měřící obvody proudu 1 A </w:t>
            </w:r>
            <w:proofErr w:type="spellStart"/>
            <w:r w:rsidRPr="001B2D6C">
              <w:rPr>
                <w:rFonts w:ascii="Arial" w:hAnsi="Arial" w:cs="Arial"/>
                <w:snapToGrid w:val="0"/>
                <w:sz w:val="22"/>
                <w:szCs w:val="22"/>
              </w:rPr>
              <w:t>a</w:t>
            </w:r>
            <w:proofErr w:type="spellEnd"/>
            <w:r w:rsidRPr="001B2D6C">
              <w:rPr>
                <w:rFonts w:ascii="Arial" w:hAnsi="Arial" w:cs="Arial"/>
                <w:snapToGrid w:val="0"/>
                <w:sz w:val="22"/>
                <w:szCs w:val="22"/>
              </w:rPr>
              <w:t xml:space="preserve"> 5 A</w:t>
            </w:r>
          </w:p>
        </w:tc>
        <w:tc>
          <w:tcPr>
            <w:tcW w:w="2553" w:type="dxa"/>
          </w:tcPr>
          <w:p w14:paraId="099746DC"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B861D5F"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29A83A7A" w14:textId="77777777" w:rsidTr="00E71317">
        <w:tc>
          <w:tcPr>
            <w:tcW w:w="5566" w:type="dxa"/>
          </w:tcPr>
          <w:p w14:paraId="288CB82B"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b/>
                <w:snapToGrid w:val="0"/>
                <w:sz w:val="22"/>
                <w:szCs w:val="22"/>
              </w:rPr>
              <w:t>Návlečky</w:t>
            </w:r>
          </w:p>
        </w:tc>
        <w:tc>
          <w:tcPr>
            <w:tcW w:w="2553" w:type="dxa"/>
          </w:tcPr>
          <w:p w14:paraId="39820557" w14:textId="77777777" w:rsidR="00E71317" w:rsidRPr="001B2D6C" w:rsidRDefault="00E71317" w:rsidP="00E71317">
            <w:pPr>
              <w:rPr>
                <w:rFonts w:ascii="Arial" w:hAnsi="Arial" w:cs="Arial"/>
                <w:i/>
                <w:snapToGrid w:val="0"/>
                <w:highlight w:val="lightGray"/>
              </w:rPr>
            </w:pPr>
          </w:p>
        </w:tc>
        <w:tc>
          <w:tcPr>
            <w:tcW w:w="1975" w:type="dxa"/>
          </w:tcPr>
          <w:p w14:paraId="4C13AB87" w14:textId="77777777" w:rsidR="00E71317" w:rsidRPr="001B2D6C" w:rsidRDefault="00E71317" w:rsidP="00E71317">
            <w:pPr>
              <w:rPr>
                <w:rFonts w:ascii="Arial" w:hAnsi="Arial" w:cs="Arial"/>
                <w:i/>
                <w:snapToGrid w:val="0"/>
                <w:highlight w:val="lightGray"/>
              </w:rPr>
            </w:pPr>
          </w:p>
        </w:tc>
      </w:tr>
      <w:tr w:rsidR="00E71317" w14:paraId="3410A0AE" w14:textId="77777777" w:rsidTr="00E71317">
        <w:tc>
          <w:tcPr>
            <w:tcW w:w="5566" w:type="dxa"/>
          </w:tcPr>
          <w:p w14:paraId="35D82B65" w14:textId="77777777" w:rsidR="00E71317" w:rsidRPr="001B2D6C" w:rsidRDefault="00E71317" w:rsidP="00E71317">
            <w:pPr>
              <w:spacing w:before="60" w:after="60"/>
              <w:ind w:left="57" w:right="57"/>
              <w:rPr>
                <w:rFonts w:ascii="Arial" w:hAnsi="Arial" w:cs="Arial"/>
                <w:snapToGrid w:val="0"/>
                <w:sz w:val="22"/>
                <w:szCs w:val="22"/>
              </w:rPr>
            </w:pPr>
            <w:r w:rsidRPr="001B2D6C">
              <w:rPr>
                <w:rFonts w:ascii="Arial" w:hAnsi="Arial" w:cs="Arial"/>
                <w:snapToGrid w:val="0"/>
                <w:sz w:val="22"/>
                <w:szCs w:val="22"/>
              </w:rPr>
              <w:t>Černý text strojově provedený, nesmazatelný, čitelný na žlutém pozadí</w:t>
            </w:r>
          </w:p>
        </w:tc>
        <w:tc>
          <w:tcPr>
            <w:tcW w:w="2553" w:type="dxa"/>
          </w:tcPr>
          <w:p w14:paraId="410589B3"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C8060DC"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41DF3A3" w14:textId="77777777" w:rsidTr="00E71317">
        <w:tc>
          <w:tcPr>
            <w:tcW w:w="5566" w:type="dxa"/>
          </w:tcPr>
          <w:p w14:paraId="7CF0F4FF" w14:textId="77777777" w:rsidR="00E71317" w:rsidRPr="001B2D6C" w:rsidRDefault="00E71317" w:rsidP="00E71317">
            <w:pPr>
              <w:spacing w:before="60" w:after="60"/>
              <w:ind w:left="57" w:right="57"/>
              <w:rPr>
                <w:rFonts w:ascii="Arial" w:hAnsi="Arial" w:cs="Arial"/>
                <w:snapToGrid w:val="0"/>
                <w:sz w:val="22"/>
                <w:szCs w:val="22"/>
              </w:rPr>
            </w:pPr>
            <w:r w:rsidRPr="001B2D6C">
              <w:rPr>
                <w:rFonts w:ascii="Arial" w:hAnsi="Arial" w:cs="Arial"/>
                <w:snapToGrid w:val="0"/>
                <w:sz w:val="22"/>
                <w:szCs w:val="22"/>
              </w:rPr>
              <w:t>Nedělená návlečka velikostí přizpůsobena průřezu vodiče</w:t>
            </w:r>
          </w:p>
        </w:tc>
        <w:tc>
          <w:tcPr>
            <w:tcW w:w="2553" w:type="dxa"/>
          </w:tcPr>
          <w:p w14:paraId="42F3C6E9"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1D229E41"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1FBB123" w14:textId="77777777" w:rsidTr="00E71317">
        <w:tc>
          <w:tcPr>
            <w:tcW w:w="5566" w:type="dxa"/>
          </w:tcPr>
          <w:p w14:paraId="1C188DC2"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Způsob popisu návleček dle technické specifikace</w:t>
            </w:r>
          </w:p>
        </w:tc>
        <w:tc>
          <w:tcPr>
            <w:tcW w:w="2553" w:type="dxa"/>
          </w:tcPr>
          <w:p w14:paraId="75030146"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F54C44F"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B2F2A1A" w14:textId="77777777" w:rsidTr="00E71317">
        <w:tc>
          <w:tcPr>
            <w:tcW w:w="5566" w:type="dxa"/>
          </w:tcPr>
          <w:p w14:paraId="6FC76C85"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b/>
                <w:snapToGrid w:val="0"/>
                <w:sz w:val="22"/>
                <w:szCs w:val="22"/>
              </w:rPr>
              <w:t>Prostorové umístění</w:t>
            </w:r>
          </w:p>
        </w:tc>
        <w:tc>
          <w:tcPr>
            <w:tcW w:w="2553" w:type="dxa"/>
          </w:tcPr>
          <w:p w14:paraId="509B1E3B" w14:textId="77777777" w:rsidR="00E71317" w:rsidRPr="001B2D6C" w:rsidRDefault="00E71317" w:rsidP="00E71317">
            <w:pPr>
              <w:rPr>
                <w:rFonts w:ascii="Arial" w:hAnsi="Arial" w:cs="Arial"/>
                <w:i/>
                <w:snapToGrid w:val="0"/>
                <w:highlight w:val="lightGray"/>
              </w:rPr>
            </w:pPr>
          </w:p>
        </w:tc>
        <w:tc>
          <w:tcPr>
            <w:tcW w:w="1975" w:type="dxa"/>
          </w:tcPr>
          <w:p w14:paraId="69E39745" w14:textId="77777777" w:rsidR="00E71317" w:rsidRPr="001B2D6C" w:rsidRDefault="00E71317" w:rsidP="00E71317">
            <w:pPr>
              <w:rPr>
                <w:rFonts w:ascii="Arial" w:hAnsi="Arial" w:cs="Arial"/>
                <w:i/>
                <w:snapToGrid w:val="0"/>
                <w:highlight w:val="lightGray"/>
              </w:rPr>
            </w:pPr>
          </w:p>
        </w:tc>
      </w:tr>
      <w:tr w:rsidR="00E71317" w14:paraId="1FBA68D0" w14:textId="77777777" w:rsidTr="00E71317">
        <w:tc>
          <w:tcPr>
            <w:tcW w:w="5566" w:type="dxa"/>
          </w:tcPr>
          <w:p w14:paraId="3B6F00D6" w14:textId="7E382B88" w:rsidR="00E71317" w:rsidRPr="001B2D6C" w:rsidRDefault="00E71317" w:rsidP="00E71317">
            <w:pPr>
              <w:spacing w:before="60" w:after="60"/>
              <w:ind w:right="57"/>
              <w:rPr>
                <w:rFonts w:ascii="Arial" w:hAnsi="Arial" w:cs="Arial"/>
                <w:snapToGrid w:val="0"/>
                <w:sz w:val="22"/>
                <w:szCs w:val="22"/>
              </w:rPr>
            </w:pPr>
            <w:r>
              <w:rPr>
                <w:rFonts w:ascii="Arial" w:hAnsi="Arial" w:cs="Arial"/>
                <w:snapToGrid w:val="0"/>
                <w:sz w:val="22"/>
                <w:szCs w:val="22"/>
              </w:rPr>
              <w:t>RTU umístěno nad prvními dvěma kabelovými poli</w:t>
            </w:r>
          </w:p>
        </w:tc>
        <w:tc>
          <w:tcPr>
            <w:tcW w:w="2553" w:type="dxa"/>
          </w:tcPr>
          <w:p w14:paraId="2C7FDFF8"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0BFF8D9"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0C11F07E" w14:textId="77777777" w:rsidTr="00E71317">
        <w:tc>
          <w:tcPr>
            <w:tcW w:w="5566" w:type="dxa"/>
          </w:tcPr>
          <w:p w14:paraId="2BDCE1AA" w14:textId="76819499" w:rsidR="00E71317" w:rsidRPr="000C5B4B" w:rsidDel="00C87358" w:rsidRDefault="00E71317" w:rsidP="00E71317">
            <w:pPr>
              <w:spacing w:before="60" w:after="60"/>
              <w:ind w:right="57"/>
              <w:rPr>
                <w:rFonts w:ascii="Arial" w:hAnsi="Arial" w:cs="Arial"/>
                <w:snapToGrid w:val="0"/>
                <w:sz w:val="22"/>
                <w:szCs w:val="22"/>
              </w:rPr>
            </w:pPr>
            <w:r w:rsidRPr="000572E2">
              <w:rPr>
                <w:rFonts w:ascii="Arial" w:hAnsi="Arial" w:cs="Arial"/>
                <w:snapToGrid w:val="0"/>
                <w:sz w:val="22"/>
                <w:szCs w:val="22"/>
              </w:rPr>
              <w:t>IED umístěno samostatně nad každým polem</w:t>
            </w:r>
          </w:p>
        </w:tc>
        <w:tc>
          <w:tcPr>
            <w:tcW w:w="2553" w:type="dxa"/>
          </w:tcPr>
          <w:p w14:paraId="53C9F639" w14:textId="1E9EB143"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5F7BCC8" w14:textId="490316F4"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7C3C1CBE" w14:textId="77777777" w:rsidTr="00E71317">
        <w:tc>
          <w:tcPr>
            <w:tcW w:w="5566" w:type="dxa"/>
          </w:tcPr>
          <w:p w14:paraId="262A5695" w14:textId="666E4800" w:rsidR="00E71317" w:rsidRPr="000C5B4B" w:rsidRDefault="00E71317" w:rsidP="00E71317">
            <w:pPr>
              <w:spacing w:before="60" w:after="60"/>
              <w:ind w:right="57"/>
              <w:rPr>
                <w:rFonts w:ascii="Arial" w:hAnsi="Arial" w:cs="Arial"/>
                <w:snapToGrid w:val="0"/>
                <w:sz w:val="22"/>
                <w:szCs w:val="22"/>
              </w:rPr>
            </w:pPr>
            <w:r w:rsidRPr="000572E2">
              <w:rPr>
                <w:rFonts w:ascii="Arial" w:hAnsi="Arial" w:cs="Arial"/>
                <w:snapToGrid w:val="0"/>
                <w:sz w:val="22"/>
                <w:szCs w:val="22"/>
              </w:rPr>
              <w:t>Zařízení vlastní spotřeby umístěná nad transformátorovým polem</w:t>
            </w:r>
          </w:p>
        </w:tc>
        <w:tc>
          <w:tcPr>
            <w:tcW w:w="2553" w:type="dxa"/>
          </w:tcPr>
          <w:p w14:paraId="4148483A" w14:textId="26B8D0C4"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D07B875" w14:textId="1B2DB723"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0E92C1DC" w14:textId="77777777" w:rsidTr="00E71317">
        <w:tc>
          <w:tcPr>
            <w:tcW w:w="5566" w:type="dxa"/>
          </w:tcPr>
          <w:p w14:paraId="4D53AE15"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Umístění konektorové svorkovnice rozhraní nadstavba – VN rozváděč vždy dole v nadstavbě nad příslušným polem</w:t>
            </w:r>
          </w:p>
        </w:tc>
        <w:tc>
          <w:tcPr>
            <w:tcW w:w="2553" w:type="dxa"/>
          </w:tcPr>
          <w:p w14:paraId="1E4A3027"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1F25F773"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11A7600" w14:textId="77777777" w:rsidTr="00E71317">
        <w:tc>
          <w:tcPr>
            <w:tcW w:w="5566" w:type="dxa"/>
          </w:tcPr>
          <w:p w14:paraId="2F23C88C"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b/>
                <w:snapToGrid w:val="0"/>
                <w:sz w:val="22"/>
                <w:szCs w:val="22"/>
              </w:rPr>
              <w:t>Svorky</w:t>
            </w:r>
          </w:p>
        </w:tc>
        <w:tc>
          <w:tcPr>
            <w:tcW w:w="2553" w:type="dxa"/>
          </w:tcPr>
          <w:p w14:paraId="0AD18279" w14:textId="77777777" w:rsidR="00E71317" w:rsidRPr="001B2D6C" w:rsidRDefault="00E71317" w:rsidP="00E71317">
            <w:pPr>
              <w:rPr>
                <w:rFonts w:ascii="Arial" w:hAnsi="Arial" w:cs="Arial"/>
                <w:i/>
                <w:snapToGrid w:val="0"/>
                <w:highlight w:val="lightGray"/>
              </w:rPr>
            </w:pPr>
          </w:p>
        </w:tc>
        <w:tc>
          <w:tcPr>
            <w:tcW w:w="1975" w:type="dxa"/>
          </w:tcPr>
          <w:p w14:paraId="228706BE" w14:textId="77777777" w:rsidR="00E71317" w:rsidRPr="001B2D6C" w:rsidRDefault="00E71317" w:rsidP="00E71317">
            <w:pPr>
              <w:rPr>
                <w:rFonts w:ascii="Arial" w:hAnsi="Arial" w:cs="Arial"/>
                <w:i/>
                <w:snapToGrid w:val="0"/>
                <w:highlight w:val="lightGray"/>
              </w:rPr>
            </w:pPr>
          </w:p>
        </w:tc>
      </w:tr>
      <w:tr w:rsidR="00E71317" w14:paraId="61D671B1" w14:textId="77777777" w:rsidTr="00E71317">
        <w:tc>
          <w:tcPr>
            <w:tcW w:w="5566" w:type="dxa"/>
          </w:tcPr>
          <w:p w14:paraId="5F2DA2B5"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Pouze od jednoho dodavatele</w:t>
            </w:r>
          </w:p>
        </w:tc>
        <w:tc>
          <w:tcPr>
            <w:tcW w:w="2553" w:type="dxa"/>
          </w:tcPr>
          <w:p w14:paraId="74C7E93F" w14:textId="562104B9"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344BFA84" w14:textId="52E5845C"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r>
              <w:rPr>
                <w:rFonts w:ascii="Arial" w:hAnsi="Arial" w:cs="Arial"/>
                <w:i/>
                <w:snapToGrid w:val="0"/>
                <w:sz w:val="22"/>
                <w:szCs w:val="22"/>
                <w:highlight w:val="lightGray"/>
              </w:rPr>
              <w:t xml:space="preserve"> – vyplnit konkrétního výrobce</w:t>
            </w:r>
          </w:p>
        </w:tc>
      </w:tr>
      <w:tr w:rsidR="00E71317" w14:paraId="764AD5F7" w14:textId="77777777" w:rsidTr="00E71317">
        <w:tc>
          <w:tcPr>
            <w:tcW w:w="5566" w:type="dxa"/>
          </w:tcPr>
          <w:p w14:paraId="7AD48809"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Svorky pro DC a AC napájecí smyčky mezi jednotlivými poli nadstavby:</w:t>
            </w:r>
            <w:r w:rsidRPr="001B2D6C">
              <w:rPr>
                <w:sz w:val="22"/>
                <w:szCs w:val="22"/>
              </w:rPr>
              <w:t xml:space="preserve"> </w:t>
            </w:r>
            <w:r w:rsidRPr="001B2D6C">
              <w:rPr>
                <w:rFonts w:ascii="Arial" w:hAnsi="Arial" w:cs="Arial"/>
                <w:snapToGrid w:val="0"/>
                <w:sz w:val="22"/>
                <w:szCs w:val="22"/>
              </w:rPr>
              <w:t>rozsah průřezů 1÷6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průchozí a možnost vzájemného propojení zástrčnými můstky. Proudová přetížitelnost svorky minimálně 40 A.</w:t>
            </w:r>
          </w:p>
        </w:tc>
        <w:tc>
          <w:tcPr>
            <w:tcW w:w="2553" w:type="dxa"/>
          </w:tcPr>
          <w:p w14:paraId="4673C152"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61CC50F6"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AB369B3" w14:textId="77777777" w:rsidTr="00E71317">
        <w:tc>
          <w:tcPr>
            <w:tcW w:w="5566" w:type="dxa"/>
          </w:tcPr>
          <w:p w14:paraId="2FFF5473"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Barvy svorek střídavého napájení: (fáze šedá, nulový vodič – modrá, ochranný vodič zelenožlutá.</w:t>
            </w:r>
          </w:p>
        </w:tc>
        <w:tc>
          <w:tcPr>
            <w:tcW w:w="2553" w:type="dxa"/>
          </w:tcPr>
          <w:p w14:paraId="71579305"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7B01F73"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F6709D2" w14:textId="77777777" w:rsidTr="00E71317">
        <w:tc>
          <w:tcPr>
            <w:tcW w:w="5566" w:type="dxa"/>
          </w:tcPr>
          <w:p w14:paraId="5FEAD995"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lastRenderedPageBreak/>
              <w:t>Napájecí svorky pro DC vnitřní rozvod stejnosměrného napájení: rozsah průřezů 1÷4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Musí být nožové rozpojovací a musí mít dvojitý prostor pro propojení zástrčnými můstky pro individuální rozvod potenciálu a napájení. Proudová přetížitelnost svorky minimálně 20 A. </w:t>
            </w:r>
          </w:p>
        </w:tc>
        <w:tc>
          <w:tcPr>
            <w:tcW w:w="2553" w:type="dxa"/>
          </w:tcPr>
          <w:p w14:paraId="4FAA1600"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B1AD4EB"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F4579B2" w14:textId="77777777" w:rsidTr="00E71317">
        <w:tc>
          <w:tcPr>
            <w:tcW w:w="5566" w:type="dxa"/>
          </w:tcPr>
          <w:p w14:paraId="0EF09DF3"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Svorky pro obvody signalizace a ovládání: rozsah průřezů 0,14÷4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nožové rozpojovací se zkušební dutinkou na obou stranách. Proudová přetížitelnost svorky minimálně 15 A.</w:t>
            </w:r>
          </w:p>
        </w:tc>
        <w:tc>
          <w:tcPr>
            <w:tcW w:w="2553" w:type="dxa"/>
          </w:tcPr>
          <w:p w14:paraId="3FE832E4"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9F536D6"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A623A1D" w14:textId="77777777" w:rsidTr="00E71317">
        <w:tc>
          <w:tcPr>
            <w:tcW w:w="5566" w:type="dxa"/>
          </w:tcPr>
          <w:p w14:paraId="075A8639"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 xml:space="preserve">Svorky pro měření proudů a napětí </w:t>
            </w:r>
            <w:r w:rsidRPr="001B2D6C">
              <w:rPr>
                <w:rFonts w:ascii="Arial" w:hAnsi="Arial" w:cs="Arial"/>
                <w:b/>
                <w:snapToGrid w:val="0"/>
                <w:sz w:val="22"/>
                <w:szCs w:val="22"/>
              </w:rPr>
              <w:t>v poli s vypínačem:</w:t>
            </w:r>
            <w:r w:rsidRPr="001B2D6C">
              <w:rPr>
                <w:rFonts w:ascii="Arial" w:hAnsi="Arial" w:cs="Arial"/>
                <w:snapToGrid w:val="0"/>
                <w:sz w:val="22"/>
                <w:szCs w:val="22"/>
              </w:rPr>
              <w:t xml:space="preserve"> průběžné bez možnosti rozpojení, vyzkratování ani možnosti připojení zkušebních dutinek. Proudová přetížitelnost svorky musí být minimálně </w:t>
            </w:r>
            <w:r w:rsidRPr="001B2D6C">
              <w:rPr>
                <w:rFonts w:ascii="Arial" w:hAnsi="Arial" w:cs="Arial"/>
                <w:snapToGrid w:val="0"/>
                <w:sz w:val="22"/>
                <w:szCs w:val="22"/>
              </w:rPr>
              <w:br/>
              <w:t>55 A, musí být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2553" w:type="dxa"/>
          </w:tcPr>
          <w:p w14:paraId="36DBE30B"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2CA1E886"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7BAB5FE" w14:textId="77777777" w:rsidTr="00E71317">
        <w:tc>
          <w:tcPr>
            <w:tcW w:w="5566" w:type="dxa"/>
          </w:tcPr>
          <w:p w14:paraId="055C57C9"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 xml:space="preserve">Umístění zkušebních zásuvek v poli </w:t>
            </w:r>
            <w:r w:rsidRPr="001B2D6C">
              <w:rPr>
                <w:rFonts w:ascii="Arial" w:hAnsi="Arial" w:cs="Arial"/>
                <w:snapToGrid w:val="0"/>
                <w:sz w:val="22"/>
                <w:szCs w:val="22"/>
              </w:rPr>
              <w:br/>
              <w:t>s vypínačem</w:t>
            </w:r>
          </w:p>
        </w:tc>
        <w:tc>
          <w:tcPr>
            <w:tcW w:w="2553" w:type="dxa"/>
          </w:tcPr>
          <w:p w14:paraId="42A0670D"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1E9E3DEF"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4775C5D" w14:textId="77777777" w:rsidTr="00E71317">
        <w:tc>
          <w:tcPr>
            <w:tcW w:w="5566" w:type="dxa"/>
          </w:tcPr>
          <w:p w14:paraId="10E4A5A5" w14:textId="77777777" w:rsidR="00E71317" w:rsidRPr="001B2D6C" w:rsidRDefault="00E71317" w:rsidP="00E71317">
            <w:pPr>
              <w:spacing w:before="80"/>
              <w:jc w:val="both"/>
              <w:rPr>
                <w:rFonts w:ascii="Arial" w:hAnsi="Arial" w:cs="Arial"/>
                <w:snapToGrid w:val="0"/>
              </w:rPr>
            </w:pPr>
            <w:r w:rsidRPr="001B2D6C">
              <w:rPr>
                <w:rFonts w:ascii="Arial" w:hAnsi="Arial" w:cs="Arial"/>
                <w:snapToGrid w:val="0"/>
                <w:sz w:val="22"/>
                <w:szCs w:val="22"/>
              </w:rPr>
              <w:t xml:space="preserve">Svorky pro měření proudů </w:t>
            </w:r>
            <w:r w:rsidRPr="001B2D6C">
              <w:rPr>
                <w:rFonts w:ascii="Arial" w:hAnsi="Arial" w:cs="Arial"/>
                <w:b/>
                <w:snapToGrid w:val="0"/>
                <w:sz w:val="22"/>
                <w:szCs w:val="22"/>
              </w:rPr>
              <w:t>v poli s odpínačem:</w:t>
            </w:r>
            <w:r w:rsidRPr="001B2D6C">
              <w:rPr>
                <w:rFonts w:ascii="Arial" w:hAnsi="Arial" w:cs="Arial"/>
                <w:snapToGrid w:val="0"/>
                <w:sz w:val="22"/>
                <w:szCs w:val="22"/>
              </w:rPr>
              <w:t xml:space="preserve"> Proudové svorky musí být možno přednostně na straně měničů vyzkratovat a poté rozpojit vyzkratovanou stranu svorky od strany připojení do IED. Musí umožnit připojení zkušebních dutinek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2553" w:type="dxa"/>
          </w:tcPr>
          <w:p w14:paraId="2EB372A6"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35421DA0"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1987DA67" w14:textId="77777777" w:rsidTr="00E71317">
        <w:tc>
          <w:tcPr>
            <w:tcW w:w="5566" w:type="dxa"/>
          </w:tcPr>
          <w:p w14:paraId="321F4270" w14:textId="77777777" w:rsidR="00E71317" w:rsidRPr="001B2D6C" w:rsidRDefault="00E71317" w:rsidP="00E71317">
            <w:pPr>
              <w:spacing w:before="80"/>
              <w:jc w:val="both"/>
              <w:rPr>
                <w:rFonts w:ascii="Arial" w:hAnsi="Arial" w:cs="Arial"/>
                <w:snapToGrid w:val="0"/>
              </w:rPr>
            </w:pPr>
            <w:r w:rsidRPr="001B2D6C">
              <w:rPr>
                <w:rFonts w:ascii="Arial" w:hAnsi="Arial" w:cs="Arial"/>
                <w:snapToGrid w:val="0"/>
                <w:sz w:val="22"/>
                <w:szCs w:val="22"/>
              </w:rPr>
              <w:t xml:space="preserve">Svorky pro měření napětí </w:t>
            </w:r>
            <w:r w:rsidRPr="001B2D6C">
              <w:rPr>
                <w:rFonts w:ascii="Arial" w:hAnsi="Arial" w:cs="Arial"/>
                <w:b/>
                <w:snapToGrid w:val="0"/>
                <w:sz w:val="22"/>
                <w:szCs w:val="22"/>
              </w:rPr>
              <w:t xml:space="preserve">v poli s odpínačem: </w:t>
            </w:r>
            <w:r w:rsidRPr="001B2D6C">
              <w:rPr>
                <w:rFonts w:ascii="Arial" w:hAnsi="Arial" w:cs="Arial"/>
                <w:snapToGrid w:val="0"/>
                <w:sz w:val="22"/>
                <w:szCs w:val="22"/>
              </w:rPr>
              <w:t xml:space="preserve">napěťové svorky musí být rozpojitelné s možností umístění zkušební dutinky na obou stranách. Proudová přetížitelnost svorky musí být minimálně </w:t>
            </w:r>
            <w:r w:rsidRPr="001B2D6C">
              <w:rPr>
                <w:rFonts w:ascii="Arial" w:hAnsi="Arial" w:cs="Arial"/>
                <w:snapToGrid w:val="0"/>
                <w:sz w:val="22"/>
                <w:szCs w:val="22"/>
              </w:rPr>
              <w:br/>
              <w:t xml:space="preserve">55 A, možnost připojení vodiče do průřezu </w:t>
            </w:r>
            <w:r w:rsidRPr="001B2D6C">
              <w:rPr>
                <w:rFonts w:ascii="Arial" w:hAnsi="Arial" w:cs="Arial"/>
                <w:snapToGrid w:val="0"/>
                <w:sz w:val="22"/>
                <w:szCs w:val="22"/>
              </w:rPr>
              <w:br/>
              <w:t>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2553" w:type="dxa"/>
          </w:tcPr>
          <w:p w14:paraId="744496AE"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65582CE"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2B847562" w14:textId="77777777" w:rsidTr="00E71317">
        <w:tc>
          <w:tcPr>
            <w:tcW w:w="5566" w:type="dxa"/>
          </w:tcPr>
          <w:p w14:paraId="0BD2526D"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Svorky napěťového měniče PTN v poli měření: musí být rozpojitelné s možností umístění zkušební dutinky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w:t>
            </w:r>
          </w:p>
        </w:tc>
        <w:tc>
          <w:tcPr>
            <w:tcW w:w="2553" w:type="dxa"/>
          </w:tcPr>
          <w:p w14:paraId="1EB0CB22"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7F6D9F47"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02AD4EF" w14:textId="77777777" w:rsidTr="00E71317">
        <w:tc>
          <w:tcPr>
            <w:tcW w:w="5566" w:type="dxa"/>
          </w:tcPr>
          <w:p w14:paraId="1397FD8E" w14:textId="321C9F79"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Svorky pro případ požadavku napájení vlastní spotřeby z výkonového napěťového měniče PTN: musí být průchozí a musí mít možnost vzájemného propojení zástrčnými můstky. Proudová přetížitelnost svorky minimálně 40 A</w:t>
            </w:r>
          </w:p>
        </w:tc>
        <w:tc>
          <w:tcPr>
            <w:tcW w:w="2553" w:type="dxa"/>
          </w:tcPr>
          <w:p w14:paraId="48E6F8F7"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5FEA0767"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DE1A7B6" w14:textId="77777777" w:rsidTr="00E71317">
        <w:trPr>
          <w:trHeight w:val="460"/>
        </w:trPr>
        <w:tc>
          <w:tcPr>
            <w:tcW w:w="10094" w:type="dxa"/>
            <w:gridSpan w:val="3"/>
            <w:vAlign w:val="center"/>
          </w:tcPr>
          <w:p w14:paraId="7637987B" w14:textId="77777777" w:rsidR="00E71317" w:rsidRPr="00C4330C" w:rsidRDefault="00E71317" w:rsidP="00E71317">
            <w:pPr>
              <w:rPr>
                <w:rFonts w:ascii="Arial" w:hAnsi="Arial" w:cs="Arial"/>
                <w:b/>
                <w:i/>
                <w:snapToGrid w:val="0"/>
                <w:color w:val="000000"/>
                <w:highlight w:val="lightGray"/>
              </w:rPr>
            </w:pPr>
            <w:r w:rsidRPr="00C4330C">
              <w:rPr>
                <w:rFonts w:ascii="Arial" w:hAnsi="Arial" w:cs="Arial"/>
                <w:b/>
                <w:sz w:val="22"/>
                <w:szCs w:val="22"/>
              </w:rPr>
              <w:t xml:space="preserve">Systém detekce napětí – dálkové </w:t>
            </w:r>
            <w:r>
              <w:rPr>
                <w:rFonts w:ascii="Arial" w:hAnsi="Arial" w:cs="Arial"/>
                <w:b/>
                <w:sz w:val="22"/>
                <w:szCs w:val="22"/>
              </w:rPr>
              <w:t>signalizace</w:t>
            </w:r>
          </w:p>
        </w:tc>
      </w:tr>
      <w:tr w:rsidR="00E71317" w14:paraId="6514C47C" w14:textId="77777777" w:rsidTr="00E71317">
        <w:tc>
          <w:tcPr>
            <w:tcW w:w="5566" w:type="dxa"/>
          </w:tcPr>
          <w:p w14:paraId="64EBC2DD"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Systém detekce napětí s kontakty pro dálkový přenos dat</w:t>
            </w:r>
          </w:p>
        </w:tc>
        <w:tc>
          <w:tcPr>
            <w:tcW w:w="2553" w:type="dxa"/>
          </w:tcPr>
          <w:p w14:paraId="439F78A5"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57E41C0B"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71CC7ACE" w14:textId="77777777" w:rsidTr="00E71317">
        <w:tc>
          <w:tcPr>
            <w:tcW w:w="5566" w:type="dxa"/>
          </w:tcPr>
          <w:p w14:paraId="68C2B7DD"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lastRenderedPageBreak/>
              <w:t>Stav kontaktů</w:t>
            </w:r>
          </w:p>
        </w:tc>
        <w:tc>
          <w:tcPr>
            <w:tcW w:w="2553" w:type="dxa"/>
          </w:tcPr>
          <w:p w14:paraId="11148BEE"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4 stavový (00,01,10,11)</w:t>
            </w:r>
          </w:p>
        </w:tc>
        <w:tc>
          <w:tcPr>
            <w:tcW w:w="1975" w:type="dxa"/>
          </w:tcPr>
          <w:p w14:paraId="5C48D97D"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56172363" w14:textId="77777777" w:rsidTr="00E71317">
        <w:tc>
          <w:tcPr>
            <w:tcW w:w="5566" w:type="dxa"/>
          </w:tcPr>
          <w:p w14:paraId="4C902E57"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Typ přístroje</w:t>
            </w:r>
          </w:p>
        </w:tc>
        <w:tc>
          <w:tcPr>
            <w:tcW w:w="2553" w:type="dxa"/>
          </w:tcPr>
          <w:p w14:paraId="524EA309" w14:textId="77777777" w:rsidR="00E71317" w:rsidRPr="00C4330C" w:rsidRDefault="00E71317" w:rsidP="00E71317">
            <w:pPr>
              <w:spacing w:before="60" w:after="60"/>
              <w:ind w:left="57" w:right="57"/>
              <w:rPr>
                <w:rFonts w:ascii="Arial" w:hAnsi="Arial" w:cs="Arial"/>
                <w:sz w:val="22"/>
                <w:szCs w:val="22"/>
              </w:rPr>
            </w:pPr>
          </w:p>
        </w:tc>
        <w:tc>
          <w:tcPr>
            <w:tcW w:w="1975" w:type="dxa"/>
          </w:tcPr>
          <w:p w14:paraId="2DD16B89" w14:textId="77777777" w:rsidR="00E71317" w:rsidRPr="00BB2245" w:rsidRDefault="00E71317" w:rsidP="00E713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E71317" w14:paraId="59E82200" w14:textId="77777777" w:rsidTr="00E71317">
        <w:trPr>
          <w:trHeight w:val="304"/>
        </w:trPr>
        <w:tc>
          <w:tcPr>
            <w:tcW w:w="10094" w:type="dxa"/>
            <w:gridSpan w:val="3"/>
          </w:tcPr>
          <w:p w14:paraId="50B564C8" w14:textId="77777777" w:rsidR="00E71317" w:rsidRDefault="00E71317" w:rsidP="00E71317">
            <w:r w:rsidRPr="00963A1D">
              <w:rPr>
                <w:rFonts w:ascii="Arial" w:hAnsi="Arial" w:cs="Arial"/>
                <w:b/>
                <w:snapToGrid w:val="0"/>
                <w:color w:val="000000"/>
                <w:sz w:val="22"/>
                <w:szCs w:val="22"/>
              </w:rPr>
              <w:t>Zkoušky</w:t>
            </w:r>
          </w:p>
        </w:tc>
      </w:tr>
      <w:tr w:rsidR="00E71317" w14:paraId="58065B3E" w14:textId="77777777" w:rsidTr="00E71317">
        <w:tc>
          <w:tcPr>
            <w:tcW w:w="5566" w:type="dxa"/>
          </w:tcPr>
          <w:p w14:paraId="396D2F92" w14:textId="77777777" w:rsidR="00E71317" w:rsidRPr="00DD04B3" w:rsidRDefault="00E71317" w:rsidP="00E71317">
            <w:pPr>
              <w:rPr>
                <w:rFonts w:ascii="Arial" w:hAnsi="Arial" w:cs="Arial"/>
                <w:snapToGrid w:val="0"/>
                <w:color w:val="000000"/>
                <w:sz w:val="22"/>
                <w:szCs w:val="22"/>
              </w:rPr>
            </w:pPr>
            <w:r w:rsidRPr="00DD04B3">
              <w:rPr>
                <w:rFonts w:ascii="Arial" w:hAnsi="Arial" w:cs="Arial"/>
                <w:snapToGrid w:val="0"/>
                <w:color w:val="000000"/>
                <w:sz w:val="22"/>
                <w:szCs w:val="22"/>
              </w:rPr>
              <w:t>Typové zkoušky</w:t>
            </w:r>
          </w:p>
        </w:tc>
        <w:tc>
          <w:tcPr>
            <w:tcW w:w="2553" w:type="dxa"/>
          </w:tcPr>
          <w:p w14:paraId="2CC6B826" w14:textId="77777777" w:rsidR="00E71317" w:rsidRPr="00DD04B3" w:rsidRDefault="00E71317" w:rsidP="00E71317">
            <w:pPr>
              <w:spacing w:before="60"/>
              <w:jc w:val="both"/>
              <w:rPr>
                <w:rFonts w:ascii="Arial" w:hAnsi="Arial" w:cs="Arial"/>
                <w:snapToGrid w:val="0"/>
                <w:color w:val="000000"/>
                <w:sz w:val="22"/>
                <w:szCs w:val="22"/>
              </w:rPr>
            </w:pPr>
            <w:proofErr w:type="gramStart"/>
            <w:r w:rsidRPr="00DD04B3">
              <w:rPr>
                <w:rFonts w:ascii="Arial" w:hAnsi="Arial" w:cs="Arial"/>
                <w:snapToGrid w:val="0"/>
                <w:color w:val="000000"/>
                <w:sz w:val="22"/>
                <w:szCs w:val="22"/>
              </w:rPr>
              <w:t xml:space="preserve">dle  </w:t>
            </w:r>
            <w:r>
              <w:rPr>
                <w:rFonts w:ascii="Arial" w:hAnsi="Arial" w:cs="Arial"/>
                <w:snapToGrid w:val="0"/>
                <w:color w:val="000000"/>
                <w:sz w:val="22"/>
                <w:szCs w:val="22"/>
              </w:rPr>
              <w:t>ČSN</w:t>
            </w:r>
            <w:proofErr w:type="gramEnd"/>
            <w:r>
              <w:rPr>
                <w:rFonts w:ascii="Arial" w:hAnsi="Arial" w:cs="Arial"/>
                <w:snapToGrid w:val="0"/>
                <w:color w:val="000000"/>
                <w:sz w:val="22"/>
                <w:szCs w:val="22"/>
              </w:rPr>
              <w:t xml:space="preserve"> EN 62271-200 ed.2</w:t>
            </w:r>
          </w:p>
        </w:tc>
        <w:tc>
          <w:tcPr>
            <w:tcW w:w="1975" w:type="dxa"/>
          </w:tcPr>
          <w:p w14:paraId="5E9367EA" w14:textId="77777777" w:rsidR="00E71317" w:rsidRDefault="00E71317" w:rsidP="00E71317">
            <w:r w:rsidRPr="00BB2245">
              <w:rPr>
                <w:rFonts w:ascii="Arial" w:hAnsi="Arial" w:cs="Arial"/>
                <w:i/>
                <w:snapToGrid w:val="0"/>
                <w:color w:val="000000"/>
                <w:sz w:val="22"/>
                <w:szCs w:val="22"/>
                <w:highlight w:val="lightGray"/>
              </w:rPr>
              <w:t>[ANO/NE]</w:t>
            </w:r>
          </w:p>
        </w:tc>
      </w:tr>
      <w:tr w:rsidR="00A31844" w14:paraId="6F7319EB" w14:textId="77777777" w:rsidTr="00E71317">
        <w:tc>
          <w:tcPr>
            <w:tcW w:w="5566" w:type="dxa"/>
          </w:tcPr>
          <w:p w14:paraId="631D1047" w14:textId="75EDC59D" w:rsidR="00A31844" w:rsidRPr="000C5B4B" w:rsidRDefault="002B5C44" w:rsidP="00E71317">
            <w:pPr>
              <w:rPr>
                <w:rFonts w:ascii="Arial" w:hAnsi="Arial" w:cs="Arial"/>
                <w:snapToGrid w:val="0"/>
                <w:color w:val="000000"/>
                <w:sz w:val="22"/>
                <w:szCs w:val="22"/>
              </w:rPr>
            </w:pPr>
            <w:r w:rsidRPr="006F756A">
              <w:rPr>
                <w:rFonts w:ascii="Arial" w:hAnsi="Arial" w:cs="Arial"/>
                <w:snapToGrid w:val="0"/>
                <w:color w:val="000000"/>
              </w:rPr>
              <w:t xml:space="preserve">Typové zkoušky provedeny </w:t>
            </w:r>
            <w:r w:rsidR="001869DE" w:rsidRPr="006F756A">
              <w:rPr>
                <w:rFonts w:ascii="Arial" w:hAnsi="Arial" w:cs="Arial"/>
                <w:snapToGrid w:val="0"/>
                <w:color w:val="000000"/>
              </w:rPr>
              <w:t>s:</w:t>
            </w:r>
          </w:p>
        </w:tc>
        <w:tc>
          <w:tcPr>
            <w:tcW w:w="2553" w:type="dxa"/>
          </w:tcPr>
          <w:p w14:paraId="6D066049" w14:textId="4A3F25B8" w:rsidR="00A31844" w:rsidRPr="000C5B4B" w:rsidRDefault="00152D1A" w:rsidP="000C5B4B">
            <w:pPr>
              <w:rPr>
                <w:rFonts w:ascii="Arial" w:hAnsi="Arial" w:cs="Arial"/>
                <w:snapToGrid w:val="0"/>
                <w:color w:val="000000"/>
                <w:sz w:val="22"/>
                <w:szCs w:val="22"/>
              </w:rPr>
            </w:pPr>
            <w:r w:rsidRPr="006F756A">
              <w:rPr>
                <w:rFonts w:ascii="Arial" w:hAnsi="Arial" w:cs="Arial"/>
                <w:snapToGrid w:val="0"/>
                <w:color w:val="000000"/>
              </w:rPr>
              <w:t>Uveďte výrobce</w:t>
            </w:r>
            <w:r w:rsidR="00F21384" w:rsidRPr="006F756A">
              <w:rPr>
                <w:rFonts w:ascii="Arial" w:hAnsi="Arial" w:cs="Arial"/>
                <w:snapToGrid w:val="0"/>
                <w:color w:val="000000"/>
              </w:rPr>
              <w:t xml:space="preserve"> a typ</w:t>
            </w:r>
            <w:r w:rsidRPr="006F756A">
              <w:rPr>
                <w:rFonts w:ascii="Arial" w:hAnsi="Arial" w:cs="Arial"/>
                <w:snapToGrid w:val="0"/>
                <w:color w:val="000000"/>
              </w:rPr>
              <w:t xml:space="preserve"> kioskových trafostanic</w:t>
            </w:r>
          </w:p>
        </w:tc>
        <w:tc>
          <w:tcPr>
            <w:tcW w:w="1975" w:type="dxa"/>
          </w:tcPr>
          <w:p w14:paraId="28A8D153" w14:textId="5BB2C6AC" w:rsidR="00A31844" w:rsidRPr="00BB2245" w:rsidRDefault="001869DE" w:rsidP="00E713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bl>
    <w:p w14:paraId="66E7466C" w14:textId="77777777" w:rsidR="0051558E" w:rsidRDefault="0051558E" w:rsidP="000C5B4B">
      <w:pPr>
        <w:spacing w:before="80"/>
        <w:jc w:val="both"/>
        <w:rPr>
          <w:rFonts w:ascii="Arial" w:hAnsi="Arial" w:cs="Arial"/>
          <w:snapToGrid w:val="0"/>
          <w:color w:val="000000"/>
        </w:rPr>
      </w:pPr>
    </w:p>
    <w:p w14:paraId="0216C6D2" w14:textId="44BB05CA" w:rsidR="00FC4362" w:rsidRDefault="00FC4362" w:rsidP="000C5B4B">
      <w:pPr>
        <w:rPr>
          <w:rFonts w:ascii="Arial" w:hAnsi="Arial" w:cs="Arial"/>
          <w:snapToGrid w:val="0"/>
          <w:color w:val="000000"/>
        </w:rPr>
      </w:pPr>
      <w:r>
        <w:rPr>
          <w:rFonts w:ascii="Arial" w:hAnsi="Arial" w:cs="Arial"/>
          <w:snapToGrid w:val="0"/>
          <w:color w:val="000000"/>
        </w:rPr>
        <w:t>Tabulka nabízených typů:</w:t>
      </w:r>
    </w:p>
    <w:p w14:paraId="3ED622AF" w14:textId="77777777" w:rsidR="00FC4362" w:rsidRDefault="00FC4362" w:rsidP="00FC4362">
      <w:pPr>
        <w:spacing w:before="80"/>
        <w:ind w:left="142"/>
        <w:jc w:val="both"/>
        <w:rPr>
          <w:rFonts w:ascii="Arial" w:hAnsi="Arial" w:cs="Arial"/>
          <w:snapToGrid w:val="0"/>
          <w:color w:val="000000"/>
        </w:rPr>
      </w:pPr>
    </w:p>
    <w:tbl>
      <w:tblPr>
        <w:tblStyle w:val="Mkatabulky"/>
        <w:tblpPr w:leftFromText="141" w:rightFromText="141" w:vertAnchor="text" w:tblpX="-60" w:tblpY="1"/>
        <w:tblOverlap w:val="never"/>
        <w:tblW w:w="9747" w:type="dxa"/>
        <w:tblLook w:val="04A0" w:firstRow="1" w:lastRow="0" w:firstColumn="1" w:lastColumn="0" w:noHBand="0" w:noVBand="1"/>
      </w:tblPr>
      <w:tblGrid>
        <w:gridCol w:w="7479"/>
        <w:gridCol w:w="2268"/>
      </w:tblGrid>
      <w:tr w:rsidR="00FC4362" w14:paraId="5F324D0E" w14:textId="77777777" w:rsidTr="00F226E8">
        <w:tc>
          <w:tcPr>
            <w:tcW w:w="7479" w:type="dxa"/>
          </w:tcPr>
          <w:p w14:paraId="37FD567D" w14:textId="77777777" w:rsidR="00FC4362" w:rsidRDefault="00FC4362" w:rsidP="008A3A50">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2268" w:type="dxa"/>
          </w:tcPr>
          <w:p w14:paraId="0CEBCBC3" w14:textId="77777777"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4CF49CDB" w14:textId="351E100E"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[nabízený rozvaděč – přesné typové značení</w:t>
            </w:r>
            <w:r w:rsidR="00E932C0">
              <w:rPr>
                <w:rFonts w:ascii="Arial" w:hAnsi="Arial" w:cs="Arial"/>
                <w:snapToGrid w:val="0"/>
                <w:color w:val="000000"/>
                <w:sz w:val="22"/>
                <w:szCs w:val="22"/>
              </w:rPr>
              <w:t xml:space="preserve"> výrobce</w:t>
            </w:r>
            <w:r>
              <w:rPr>
                <w:rFonts w:ascii="Arial" w:hAnsi="Arial" w:cs="Arial"/>
                <w:snapToGrid w:val="0"/>
                <w:color w:val="000000"/>
                <w:sz w:val="22"/>
                <w:szCs w:val="22"/>
              </w:rPr>
              <w:t>]</w:t>
            </w:r>
          </w:p>
        </w:tc>
      </w:tr>
      <w:tr w:rsidR="00FC4362" w14:paraId="0006650D" w14:textId="77777777" w:rsidTr="00F226E8">
        <w:tc>
          <w:tcPr>
            <w:tcW w:w="9747" w:type="dxa"/>
            <w:gridSpan w:val="2"/>
          </w:tcPr>
          <w:p w14:paraId="27C30793" w14:textId="77777777" w:rsidR="00FC4362" w:rsidRPr="000C5B4B" w:rsidRDefault="00FC4362" w:rsidP="008A3A50">
            <w:pPr>
              <w:tabs>
                <w:tab w:val="left" w:pos="284"/>
              </w:tabs>
              <w:spacing w:before="80"/>
              <w:jc w:val="both"/>
              <w:rPr>
                <w:rFonts w:ascii="Arial" w:hAnsi="Arial" w:cs="Arial"/>
                <w:b/>
                <w:bCs/>
                <w:snapToGrid w:val="0"/>
                <w:color w:val="000000"/>
                <w:sz w:val="22"/>
                <w:szCs w:val="22"/>
              </w:rPr>
            </w:pPr>
            <w:r w:rsidRPr="000C5B4B">
              <w:rPr>
                <w:rFonts w:ascii="Arial" w:hAnsi="Arial" w:cs="Arial"/>
                <w:b/>
                <w:bCs/>
                <w:snapToGrid w:val="0"/>
                <w:color w:val="000000"/>
              </w:rPr>
              <w:t xml:space="preserve">Kompaktní rozvaděče </w:t>
            </w:r>
          </w:p>
        </w:tc>
      </w:tr>
      <w:tr w:rsidR="00FC4362" w14:paraId="3D59C300" w14:textId="77777777" w:rsidTr="00F226E8">
        <w:tc>
          <w:tcPr>
            <w:tcW w:w="7479" w:type="dxa"/>
          </w:tcPr>
          <w:p w14:paraId="105F649D" w14:textId="6CE6C054" w:rsidR="00FC4362" w:rsidRPr="001756F8"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ET</w:t>
            </w:r>
            <w:r w:rsidR="00E932C0">
              <w:rPr>
                <w:rFonts w:ascii="Arial" w:hAnsi="Arial" w:cs="Arial"/>
                <w:noProof/>
                <w:sz w:val="22"/>
                <w:szCs w:val="22"/>
              </w:rPr>
              <w:t>/KT</w:t>
            </w:r>
          </w:p>
        </w:tc>
        <w:tc>
          <w:tcPr>
            <w:tcW w:w="2268" w:type="dxa"/>
          </w:tcPr>
          <w:p w14:paraId="36A39A0D" w14:textId="77777777" w:rsidR="00FC4362" w:rsidRDefault="00FC4362" w:rsidP="008A3A50">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3E5669F4" w14:textId="77777777" w:rsidTr="00F226E8">
        <w:tc>
          <w:tcPr>
            <w:tcW w:w="7479" w:type="dxa"/>
          </w:tcPr>
          <w:p w14:paraId="379ABC4E"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4636C5F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FAF8CBB" w14:textId="77777777" w:rsidTr="00F226E8">
        <w:tc>
          <w:tcPr>
            <w:tcW w:w="7479" w:type="dxa"/>
          </w:tcPr>
          <w:p w14:paraId="142B96D3" w14:textId="62645EE0"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6745E6A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ED37A72" w14:textId="77777777" w:rsidTr="00F226E8">
        <w:tc>
          <w:tcPr>
            <w:tcW w:w="7479" w:type="dxa"/>
          </w:tcPr>
          <w:p w14:paraId="0CB6D4E1"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14:paraId="5D11616D"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114A1FE9" w14:textId="77777777" w:rsidTr="00F226E8">
        <w:tc>
          <w:tcPr>
            <w:tcW w:w="7479" w:type="dxa"/>
          </w:tcPr>
          <w:p w14:paraId="7F603CD9" w14:textId="4D710AED" w:rsidR="00625615" w:rsidRDefault="00625615" w:rsidP="008A3A50">
            <w:pPr>
              <w:tabs>
                <w:tab w:val="left" w:pos="284"/>
              </w:tabs>
              <w:spacing w:before="80"/>
              <w:ind w:left="142" w:hanging="142"/>
              <w:jc w:val="both"/>
              <w:rPr>
                <w:rFonts w:ascii="Arial" w:hAnsi="Arial" w:cs="Arial"/>
                <w:noProof/>
              </w:rPr>
            </w:pPr>
            <w:r>
              <w:rPr>
                <w:rFonts w:ascii="Arial" w:hAnsi="Arial" w:cs="Arial"/>
                <w:noProof/>
                <w:sz w:val="22"/>
                <w:szCs w:val="22"/>
              </w:rPr>
              <w:t>Zapojení KKKKT</w:t>
            </w:r>
          </w:p>
        </w:tc>
        <w:tc>
          <w:tcPr>
            <w:tcW w:w="2268" w:type="dxa"/>
          </w:tcPr>
          <w:p w14:paraId="2A0B5F0C" w14:textId="47927CFE" w:rsidR="00625615" w:rsidRPr="00EF2D77" w:rsidRDefault="00625615" w:rsidP="008A3A50">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6174F94" w14:textId="77777777" w:rsidTr="00F226E8">
        <w:tc>
          <w:tcPr>
            <w:tcW w:w="7479" w:type="dxa"/>
          </w:tcPr>
          <w:p w14:paraId="120D5E2E"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25E2BA71"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5B8CD36F" w14:textId="77777777" w:rsidTr="00F226E8">
        <w:tc>
          <w:tcPr>
            <w:tcW w:w="7479" w:type="dxa"/>
          </w:tcPr>
          <w:p w14:paraId="4754A20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w:t>
            </w:r>
          </w:p>
        </w:tc>
        <w:tc>
          <w:tcPr>
            <w:tcW w:w="2268" w:type="dxa"/>
          </w:tcPr>
          <w:p w14:paraId="14D8C867"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D2AD131" w14:textId="77777777" w:rsidTr="00F226E8">
        <w:tc>
          <w:tcPr>
            <w:tcW w:w="7479" w:type="dxa"/>
          </w:tcPr>
          <w:p w14:paraId="4498361F"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w:t>
            </w:r>
          </w:p>
        </w:tc>
        <w:tc>
          <w:tcPr>
            <w:tcW w:w="2268" w:type="dxa"/>
          </w:tcPr>
          <w:p w14:paraId="1E611336"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35A37A38" w14:textId="77777777" w:rsidTr="00F226E8">
        <w:tc>
          <w:tcPr>
            <w:tcW w:w="7479" w:type="dxa"/>
          </w:tcPr>
          <w:p w14:paraId="3EA7FEB9"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w:t>
            </w:r>
          </w:p>
        </w:tc>
        <w:tc>
          <w:tcPr>
            <w:tcW w:w="2268" w:type="dxa"/>
          </w:tcPr>
          <w:p w14:paraId="4DE3C258"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D198B9F" w14:textId="77777777" w:rsidTr="00F226E8">
        <w:tc>
          <w:tcPr>
            <w:tcW w:w="9747" w:type="dxa"/>
            <w:gridSpan w:val="2"/>
          </w:tcPr>
          <w:p w14:paraId="2DCF8477" w14:textId="77777777" w:rsidR="00625615" w:rsidRPr="000C5B4B" w:rsidRDefault="00625615" w:rsidP="008A3A50">
            <w:pPr>
              <w:tabs>
                <w:tab w:val="left" w:pos="284"/>
              </w:tabs>
              <w:spacing w:before="80"/>
              <w:jc w:val="both"/>
              <w:rPr>
                <w:rFonts w:ascii="Arial" w:hAnsi="Arial" w:cs="Arial"/>
                <w:b/>
                <w:bCs/>
                <w:i/>
                <w:snapToGrid w:val="0"/>
                <w:color w:val="000000"/>
                <w:sz w:val="22"/>
                <w:szCs w:val="22"/>
                <w:highlight w:val="lightGray"/>
              </w:rPr>
            </w:pPr>
            <w:r w:rsidRPr="000C5B4B">
              <w:rPr>
                <w:rFonts w:ascii="Arial" w:hAnsi="Arial" w:cs="Arial"/>
                <w:b/>
                <w:bCs/>
                <w:snapToGrid w:val="0"/>
                <w:color w:val="000000"/>
              </w:rPr>
              <w:t xml:space="preserve">Modulární rozvaděče </w:t>
            </w:r>
          </w:p>
        </w:tc>
      </w:tr>
      <w:tr w:rsidR="00625615" w14:paraId="569B6B7C" w14:textId="77777777" w:rsidTr="00F226E8">
        <w:tc>
          <w:tcPr>
            <w:tcW w:w="7479" w:type="dxa"/>
          </w:tcPr>
          <w:p w14:paraId="280E03B1"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(K), rozšiřitelné zleva i zprava</w:t>
            </w:r>
          </w:p>
        </w:tc>
        <w:tc>
          <w:tcPr>
            <w:tcW w:w="2268" w:type="dxa"/>
          </w:tcPr>
          <w:p w14:paraId="3CB0683B"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5BCDA4A8" w14:textId="77777777" w:rsidTr="00F226E8">
        <w:tc>
          <w:tcPr>
            <w:tcW w:w="7479" w:type="dxa"/>
          </w:tcPr>
          <w:p w14:paraId="23775BE6" w14:textId="4BEB08C6" w:rsidR="00625615" w:rsidRPr="00426B71" w:rsidRDefault="00625615" w:rsidP="008A3A50">
            <w:pPr>
              <w:spacing w:before="60"/>
              <w:jc w:val="both"/>
              <w:rPr>
                <w:rFonts w:ascii="Arial" w:hAnsi="Arial" w:cs="Arial"/>
                <w:noProof/>
                <w:sz w:val="22"/>
                <w:szCs w:val="22"/>
              </w:rPr>
            </w:pPr>
            <w:r w:rsidRPr="00426B71">
              <w:rPr>
                <w:rFonts w:ascii="Arial" w:hAnsi="Arial" w:cs="Arial"/>
                <w:noProof/>
                <w:sz w:val="22"/>
                <w:szCs w:val="22"/>
              </w:rPr>
              <w:t>Pole vývodu na transformátor s od</w:t>
            </w:r>
            <w:r w:rsidR="00D92BD6">
              <w:rPr>
                <w:rFonts w:ascii="Arial" w:hAnsi="Arial" w:cs="Arial"/>
                <w:noProof/>
                <w:sz w:val="22"/>
                <w:szCs w:val="22"/>
              </w:rPr>
              <w:t>p</w:t>
            </w:r>
            <w:r w:rsidRPr="00426B71">
              <w:rPr>
                <w:rFonts w:ascii="Arial" w:hAnsi="Arial" w:cs="Arial"/>
                <w:noProof/>
                <w:sz w:val="22"/>
                <w:szCs w:val="22"/>
              </w:rPr>
              <w:t>ínačem a pojistkami (T), rozšiřitelné zleva i zprava</w:t>
            </w:r>
          </w:p>
        </w:tc>
        <w:tc>
          <w:tcPr>
            <w:tcW w:w="2268" w:type="dxa"/>
          </w:tcPr>
          <w:p w14:paraId="350D56F4"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4929C4C9" w14:textId="77777777" w:rsidTr="00F226E8">
        <w:tc>
          <w:tcPr>
            <w:tcW w:w="7479" w:type="dxa"/>
          </w:tcPr>
          <w:p w14:paraId="54DF300A"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(L1), rozšiřitelné zleva i zprava</w:t>
            </w:r>
          </w:p>
        </w:tc>
        <w:tc>
          <w:tcPr>
            <w:tcW w:w="2268" w:type="dxa"/>
          </w:tcPr>
          <w:p w14:paraId="1142C26F"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6B7B64CC" w14:textId="77777777" w:rsidTr="00F226E8">
        <w:tc>
          <w:tcPr>
            <w:tcW w:w="7479" w:type="dxa"/>
          </w:tcPr>
          <w:p w14:paraId="626F302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(L2), rozšiřitelné zleva i zprava</w:t>
            </w:r>
          </w:p>
        </w:tc>
        <w:tc>
          <w:tcPr>
            <w:tcW w:w="2268" w:type="dxa"/>
          </w:tcPr>
          <w:p w14:paraId="5E973FE7"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8A3A50" w14:paraId="72F73A94" w14:textId="77777777" w:rsidTr="00F226E8">
        <w:trPr>
          <w:trHeight w:val="283"/>
        </w:trPr>
        <w:tc>
          <w:tcPr>
            <w:tcW w:w="9747" w:type="dxa"/>
            <w:gridSpan w:val="2"/>
            <w:vAlign w:val="center"/>
          </w:tcPr>
          <w:p w14:paraId="237C4F34" w14:textId="74C57868" w:rsidR="008A3A50" w:rsidRPr="000C5B4B" w:rsidRDefault="008A3A50" w:rsidP="008A3A50">
            <w:pPr>
              <w:rPr>
                <w:rFonts w:ascii="Arial" w:hAnsi="Arial" w:cs="Arial"/>
                <w:b/>
                <w:bCs/>
                <w:i/>
                <w:snapToGrid w:val="0"/>
                <w:color w:val="000000"/>
                <w:sz w:val="22"/>
                <w:szCs w:val="22"/>
                <w:highlight w:val="lightGray"/>
              </w:rPr>
            </w:pPr>
            <w:r w:rsidRPr="000C5B4B">
              <w:rPr>
                <w:rFonts w:ascii="Arial" w:hAnsi="Arial" w:cs="Arial"/>
                <w:b/>
                <w:bCs/>
                <w:noProof/>
              </w:rPr>
              <w:t>Nepovinn</w:t>
            </w:r>
            <w:r w:rsidR="00677A74" w:rsidRPr="000C5B4B">
              <w:rPr>
                <w:rFonts w:ascii="Arial" w:hAnsi="Arial" w:cs="Arial"/>
                <w:b/>
                <w:bCs/>
                <w:noProof/>
              </w:rPr>
              <w:t>é</w:t>
            </w:r>
            <w:r w:rsidRPr="000C5B4B">
              <w:rPr>
                <w:rFonts w:ascii="Arial" w:hAnsi="Arial" w:cs="Arial"/>
                <w:b/>
                <w:bCs/>
                <w:noProof/>
              </w:rPr>
              <w:t xml:space="preserve"> položk</w:t>
            </w:r>
            <w:r w:rsidR="00677A74" w:rsidRPr="000C5B4B">
              <w:rPr>
                <w:rFonts w:ascii="Arial" w:hAnsi="Arial" w:cs="Arial"/>
                <w:b/>
                <w:bCs/>
                <w:noProof/>
              </w:rPr>
              <w:t>y</w:t>
            </w:r>
          </w:p>
        </w:tc>
      </w:tr>
      <w:tr w:rsidR="008A3A50" w14:paraId="342C2973" w14:textId="77777777" w:rsidTr="00F226E8">
        <w:tc>
          <w:tcPr>
            <w:tcW w:w="7479" w:type="dxa"/>
          </w:tcPr>
          <w:p w14:paraId="14CA9F0F" w14:textId="56A914F5" w:rsidR="008A3A50" w:rsidRPr="000C5B4B" w:rsidRDefault="00EB445C" w:rsidP="008A3A50">
            <w:pPr>
              <w:spacing w:before="60"/>
              <w:jc w:val="both"/>
              <w:rPr>
                <w:rFonts w:ascii="Arial" w:hAnsi="Arial" w:cs="Arial"/>
                <w:noProof/>
                <w:color w:val="4472C4" w:themeColor="accent1"/>
              </w:rPr>
            </w:pPr>
            <w:r w:rsidRPr="000C5B4B">
              <w:rPr>
                <w:rFonts w:ascii="Arial" w:hAnsi="Arial" w:cs="Arial"/>
                <w:noProof/>
                <w:color w:val="4472C4" w:themeColor="accent1"/>
              </w:rPr>
              <w:t>Zapojení KK PS / PS KK</w:t>
            </w:r>
            <w:r w:rsidRPr="000C5B4B" w:rsidDel="00C57356">
              <w:rPr>
                <w:rFonts w:ascii="Arial" w:hAnsi="Arial" w:cs="Arial"/>
                <w:noProof/>
                <w:color w:val="4472C4" w:themeColor="accent1"/>
              </w:rPr>
              <w:t xml:space="preserve"> </w:t>
            </w:r>
          </w:p>
        </w:tc>
        <w:tc>
          <w:tcPr>
            <w:tcW w:w="2268" w:type="dxa"/>
          </w:tcPr>
          <w:p w14:paraId="3C44BDA5" w14:textId="273346AF" w:rsidR="008A3A50" w:rsidRPr="000C5B4B" w:rsidRDefault="008A3A50" w:rsidP="008A3A50">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DA2F7D" w14:paraId="4A878565" w14:textId="77777777" w:rsidTr="00F226E8">
        <w:tc>
          <w:tcPr>
            <w:tcW w:w="7479" w:type="dxa"/>
          </w:tcPr>
          <w:p w14:paraId="2742789D" w14:textId="0719E75D" w:rsidR="00DA2F7D" w:rsidRPr="000C5B4B" w:rsidRDefault="00DA2F7D" w:rsidP="00DA2F7D">
            <w:pPr>
              <w:spacing w:before="60"/>
              <w:jc w:val="both"/>
              <w:rPr>
                <w:rFonts w:ascii="Arial" w:hAnsi="Arial" w:cs="Arial"/>
                <w:noProof/>
                <w:color w:val="4472C4" w:themeColor="accent1"/>
              </w:rPr>
            </w:pPr>
            <w:r w:rsidRPr="000C5B4B">
              <w:rPr>
                <w:rFonts w:ascii="Arial" w:hAnsi="Arial" w:cs="Arial"/>
                <w:noProof/>
                <w:color w:val="4472C4" w:themeColor="accent1"/>
              </w:rPr>
              <w:t>Spojovací pole (H), rozšiřitelné zleva i zprava</w:t>
            </w:r>
          </w:p>
        </w:tc>
        <w:tc>
          <w:tcPr>
            <w:tcW w:w="2268" w:type="dxa"/>
          </w:tcPr>
          <w:p w14:paraId="3C19F2E1" w14:textId="07CD7C95" w:rsidR="00DA2F7D" w:rsidRPr="000C5B4B" w:rsidRDefault="00DA2F7D" w:rsidP="00DA2F7D">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DA2F7D" w14:paraId="7097D8A8" w14:textId="77777777" w:rsidTr="00F226E8">
        <w:tc>
          <w:tcPr>
            <w:tcW w:w="7479" w:type="dxa"/>
          </w:tcPr>
          <w:p w14:paraId="63DD8433" w14:textId="437A7C7B" w:rsidR="00DA2F7D" w:rsidRPr="000C5B4B" w:rsidRDefault="00DA2F7D" w:rsidP="00DA2F7D">
            <w:pPr>
              <w:spacing w:before="60"/>
              <w:jc w:val="both"/>
              <w:rPr>
                <w:rFonts w:ascii="Arial" w:hAnsi="Arial" w:cs="Arial"/>
                <w:noProof/>
                <w:color w:val="4472C4" w:themeColor="accent1"/>
              </w:rPr>
            </w:pPr>
            <w:r w:rsidRPr="000C5B4B">
              <w:rPr>
                <w:rFonts w:ascii="Arial" w:hAnsi="Arial" w:cs="Arial"/>
                <w:noProof/>
                <w:color w:val="4472C4" w:themeColor="accent1"/>
              </w:rPr>
              <w:t>Pole podélné spojky s odpínačem (PS), rozšiřitelné zleva i zprava</w:t>
            </w:r>
          </w:p>
        </w:tc>
        <w:tc>
          <w:tcPr>
            <w:tcW w:w="2268" w:type="dxa"/>
          </w:tcPr>
          <w:p w14:paraId="4425937C" w14:textId="4D06563F" w:rsidR="00DA2F7D" w:rsidRPr="000C5B4B" w:rsidRDefault="00DA2F7D" w:rsidP="00DA2F7D">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14:paraId="517B58BC" w14:textId="77777777" w:rsidTr="00F226E8">
        <w:tc>
          <w:tcPr>
            <w:tcW w:w="7479" w:type="dxa"/>
          </w:tcPr>
          <w:p w14:paraId="381CD8DE" w14:textId="5565FF1F" w:rsidR="003B7C4B" w:rsidRPr="000C5B4B" w:rsidRDefault="003B7C4B" w:rsidP="003B7C4B">
            <w:pPr>
              <w:spacing w:before="60"/>
              <w:jc w:val="both"/>
              <w:rPr>
                <w:rFonts w:ascii="Arial" w:hAnsi="Arial" w:cs="Arial"/>
                <w:noProof/>
                <w:color w:val="4472C4" w:themeColor="accent1"/>
              </w:rPr>
            </w:pPr>
            <w:r w:rsidRPr="000C5B4B">
              <w:rPr>
                <w:rFonts w:ascii="Arial" w:hAnsi="Arial" w:cs="Arial"/>
                <w:noProof/>
                <w:color w:val="4472C4" w:themeColor="accent1"/>
              </w:rPr>
              <w:t>Pole s uzemňovačem přípojnic (E), rozšiřitelné zleva i zprava</w:t>
            </w:r>
          </w:p>
        </w:tc>
        <w:tc>
          <w:tcPr>
            <w:tcW w:w="2268" w:type="dxa"/>
          </w:tcPr>
          <w:p w14:paraId="45B87C0A" w14:textId="44F921F3" w:rsidR="003B7C4B" w:rsidRPr="000C5B4B" w:rsidRDefault="003B7C4B" w:rsidP="003B7C4B">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14:paraId="3B9E6E37" w14:textId="77777777" w:rsidTr="00F226E8">
        <w:tc>
          <w:tcPr>
            <w:tcW w:w="7479" w:type="dxa"/>
          </w:tcPr>
          <w:p w14:paraId="109A6D18" w14:textId="6EBEFAEF" w:rsidR="003B7C4B" w:rsidRPr="000C5B4B" w:rsidRDefault="003B7C4B" w:rsidP="003B7C4B">
            <w:pPr>
              <w:spacing w:before="60"/>
              <w:jc w:val="both"/>
              <w:rPr>
                <w:rFonts w:ascii="Arial" w:hAnsi="Arial" w:cs="Arial"/>
                <w:noProof/>
                <w:color w:val="4472C4" w:themeColor="accent1"/>
              </w:rPr>
            </w:pPr>
            <w:r w:rsidRPr="000C5B4B">
              <w:rPr>
                <w:rFonts w:ascii="Arial" w:hAnsi="Arial" w:cs="Arial"/>
                <w:noProof/>
                <w:color w:val="4472C4" w:themeColor="accent1"/>
              </w:rPr>
              <w:t>Pole měření (M1),  přívod kabelem, odvod na přípojnice (vlevo nebo/a vpravo)</w:t>
            </w:r>
          </w:p>
        </w:tc>
        <w:tc>
          <w:tcPr>
            <w:tcW w:w="2268" w:type="dxa"/>
          </w:tcPr>
          <w:p w14:paraId="0F57EFFD" w14:textId="2FAD8FB2" w:rsidR="003B7C4B" w:rsidRPr="000C5B4B" w:rsidRDefault="003B7C4B" w:rsidP="003B7C4B">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14:paraId="0538F6D9" w14:textId="77777777" w:rsidTr="00F226E8">
        <w:tc>
          <w:tcPr>
            <w:tcW w:w="7479" w:type="dxa"/>
          </w:tcPr>
          <w:p w14:paraId="1DFB7936" w14:textId="306E76A8" w:rsidR="003B7C4B" w:rsidRPr="000C5B4B" w:rsidRDefault="003B7C4B" w:rsidP="003B7C4B">
            <w:pPr>
              <w:spacing w:before="60"/>
              <w:jc w:val="both"/>
              <w:rPr>
                <w:rFonts w:ascii="Arial" w:hAnsi="Arial" w:cs="Arial"/>
                <w:noProof/>
                <w:color w:val="4472C4" w:themeColor="accent1"/>
              </w:rPr>
            </w:pPr>
            <w:r w:rsidRPr="000C5B4B">
              <w:rPr>
                <w:rFonts w:ascii="Arial" w:hAnsi="Arial" w:cs="Arial"/>
                <w:noProof/>
                <w:color w:val="4472C4" w:themeColor="accent1"/>
              </w:rPr>
              <w:t>Pole měření (M2), přívod na přípojnice, odvod na přípojnice</w:t>
            </w:r>
          </w:p>
        </w:tc>
        <w:tc>
          <w:tcPr>
            <w:tcW w:w="2268" w:type="dxa"/>
          </w:tcPr>
          <w:p w14:paraId="5365D8BF" w14:textId="18CAE074" w:rsidR="003B7C4B" w:rsidRPr="000C5B4B" w:rsidRDefault="003B7C4B" w:rsidP="003B7C4B">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rsidRPr="00E659A1" w14:paraId="3245F124" w14:textId="77777777" w:rsidTr="00F226E8">
        <w:tc>
          <w:tcPr>
            <w:tcW w:w="9747" w:type="dxa"/>
            <w:gridSpan w:val="2"/>
          </w:tcPr>
          <w:p w14:paraId="1340A6A6" w14:textId="04BCB9BB" w:rsidR="003B7C4B" w:rsidRPr="00625615" w:rsidRDefault="003B7C4B" w:rsidP="003B7C4B">
            <w:pPr>
              <w:tabs>
                <w:tab w:val="left" w:pos="284"/>
              </w:tabs>
              <w:spacing w:before="80"/>
              <w:jc w:val="both"/>
              <w:rPr>
                <w:rFonts w:ascii="Arial" w:hAnsi="Arial" w:cs="Arial"/>
                <w:b/>
                <w:bCs/>
                <w:i/>
                <w:snapToGrid w:val="0"/>
                <w:color w:val="000000"/>
                <w:sz w:val="22"/>
                <w:szCs w:val="22"/>
                <w:highlight w:val="lightGray"/>
              </w:rPr>
            </w:pPr>
            <w:r w:rsidRPr="00625615">
              <w:rPr>
                <w:rFonts w:ascii="Arial" w:hAnsi="Arial" w:cs="Arial"/>
                <w:b/>
                <w:bCs/>
                <w:snapToGrid w:val="0"/>
                <w:color w:val="000000"/>
                <w:sz w:val="22"/>
                <w:szCs w:val="22"/>
              </w:rPr>
              <w:t xml:space="preserve">AJB rozvaděče </w:t>
            </w:r>
          </w:p>
        </w:tc>
      </w:tr>
      <w:tr w:rsidR="003B7C4B" w14:paraId="05E31E14" w14:textId="77777777" w:rsidTr="00F226E8">
        <w:tc>
          <w:tcPr>
            <w:tcW w:w="7479" w:type="dxa"/>
          </w:tcPr>
          <w:p w14:paraId="4040CCD1" w14:textId="7031BE8F"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lastRenderedPageBreak/>
              <w:t>Zapojení KKT</w:t>
            </w:r>
          </w:p>
        </w:tc>
        <w:tc>
          <w:tcPr>
            <w:tcW w:w="2268" w:type="dxa"/>
          </w:tcPr>
          <w:p w14:paraId="10FE467F" w14:textId="77777777" w:rsidR="003B7C4B" w:rsidRDefault="003B7C4B" w:rsidP="003B7C4B">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3B7C4B" w14:paraId="189E7485" w14:textId="77777777" w:rsidTr="00F226E8">
        <w:tc>
          <w:tcPr>
            <w:tcW w:w="7479" w:type="dxa"/>
          </w:tcPr>
          <w:p w14:paraId="7505919F" w14:textId="6B8E7DAE" w:rsidR="003B7C4B" w:rsidRPr="00426B71" w:rsidRDefault="003B7C4B" w:rsidP="003B7C4B">
            <w:pPr>
              <w:spacing w:before="60"/>
              <w:jc w:val="both"/>
              <w:rPr>
                <w:rFonts w:ascii="Arial" w:hAnsi="Arial" w:cs="Arial"/>
                <w:noProof/>
                <w:sz w:val="22"/>
                <w:szCs w:val="22"/>
              </w:rPr>
            </w:pPr>
            <w:r>
              <w:rPr>
                <w:rFonts w:ascii="Arial" w:hAnsi="Arial" w:cs="Arial"/>
                <w:noProof/>
                <w:sz w:val="22"/>
                <w:szCs w:val="22"/>
              </w:rPr>
              <w:t>Zapojení KKKT</w:t>
            </w:r>
          </w:p>
        </w:tc>
        <w:tc>
          <w:tcPr>
            <w:tcW w:w="2268" w:type="dxa"/>
          </w:tcPr>
          <w:p w14:paraId="71B06EFB" w14:textId="77777777" w:rsidR="003B7C4B" w:rsidRDefault="003B7C4B" w:rsidP="003B7C4B">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3B7C4B" w14:paraId="25FD75D4" w14:textId="77777777" w:rsidTr="00F226E8">
        <w:tc>
          <w:tcPr>
            <w:tcW w:w="9747" w:type="dxa"/>
            <w:gridSpan w:val="2"/>
          </w:tcPr>
          <w:p w14:paraId="0A6A2AED" w14:textId="3C4F0B5C" w:rsidR="003B7C4B" w:rsidRPr="00625615" w:rsidRDefault="003B7C4B" w:rsidP="003B7C4B">
            <w:pPr>
              <w:tabs>
                <w:tab w:val="left" w:pos="284"/>
              </w:tabs>
              <w:spacing w:before="80"/>
              <w:jc w:val="both"/>
              <w:rPr>
                <w:rFonts w:ascii="Arial" w:hAnsi="Arial" w:cs="Arial"/>
                <w:b/>
                <w:bCs/>
                <w:snapToGrid w:val="0"/>
                <w:color w:val="000000"/>
                <w:sz w:val="22"/>
                <w:szCs w:val="22"/>
              </w:rPr>
            </w:pPr>
            <w:r w:rsidRPr="00625615">
              <w:rPr>
                <w:rFonts w:ascii="Arial" w:hAnsi="Arial" w:cs="Arial"/>
                <w:b/>
                <w:bCs/>
                <w:snapToGrid w:val="0"/>
                <w:color w:val="000000"/>
                <w:sz w:val="22"/>
                <w:szCs w:val="22"/>
              </w:rPr>
              <w:t xml:space="preserve">SMART rozvaděče </w:t>
            </w:r>
          </w:p>
        </w:tc>
      </w:tr>
      <w:tr w:rsidR="003B7C4B" w14:paraId="0E5CC956" w14:textId="77777777" w:rsidTr="00F226E8">
        <w:tc>
          <w:tcPr>
            <w:tcW w:w="7479" w:type="dxa"/>
          </w:tcPr>
          <w:p w14:paraId="079E148B" w14:textId="54CD7A30" w:rsidR="003B7C4B" w:rsidRPr="001756F8"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5686D9C2" w14:textId="69D56824" w:rsidR="003B7C4B" w:rsidRDefault="003B7C4B" w:rsidP="003B7C4B">
            <w:pPr>
              <w:tabs>
                <w:tab w:val="left" w:pos="284"/>
              </w:tabs>
              <w:spacing w:before="80"/>
              <w:jc w:val="both"/>
              <w:rPr>
                <w:rFonts w:ascii="Arial" w:hAnsi="Arial" w:cs="Arial"/>
                <w:snapToGrid w:val="0"/>
                <w:color w:val="000000"/>
                <w:sz w:val="22"/>
                <w:szCs w:val="22"/>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17ACCFE2" w14:textId="77777777" w:rsidTr="00F226E8">
        <w:tc>
          <w:tcPr>
            <w:tcW w:w="7479" w:type="dxa"/>
          </w:tcPr>
          <w:p w14:paraId="18A4A443" w14:textId="789D93AE"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14:paraId="7F3E64C5" w14:textId="65132EC4"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4AFB7393" w14:textId="77777777" w:rsidTr="00F226E8">
        <w:tc>
          <w:tcPr>
            <w:tcW w:w="7479" w:type="dxa"/>
          </w:tcPr>
          <w:p w14:paraId="5BAFBD62" w14:textId="50377039"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KKKKT</w:t>
            </w:r>
          </w:p>
        </w:tc>
        <w:tc>
          <w:tcPr>
            <w:tcW w:w="2268" w:type="dxa"/>
          </w:tcPr>
          <w:p w14:paraId="00013FDB" w14:textId="1587032C"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16EDA9F0" w14:textId="77777777" w:rsidTr="00F226E8">
        <w:tc>
          <w:tcPr>
            <w:tcW w:w="7479" w:type="dxa"/>
          </w:tcPr>
          <w:p w14:paraId="583C7AA9" w14:textId="54EC2D5B" w:rsidR="003B7C4B" w:rsidRDefault="003B7C4B" w:rsidP="003B7C4B">
            <w:pPr>
              <w:tabs>
                <w:tab w:val="left" w:pos="284"/>
              </w:tabs>
              <w:spacing w:before="80"/>
              <w:ind w:left="142" w:hanging="142"/>
              <w:jc w:val="both"/>
              <w:rPr>
                <w:rFonts w:ascii="Arial" w:hAnsi="Arial" w:cs="Arial"/>
                <w:noProof/>
              </w:rPr>
            </w:pPr>
            <w:r>
              <w:rPr>
                <w:rFonts w:ascii="Arial" w:hAnsi="Arial" w:cs="Arial"/>
                <w:noProof/>
                <w:sz w:val="22"/>
                <w:szCs w:val="22"/>
              </w:rPr>
              <w:t>Zapojení KKKKKT</w:t>
            </w:r>
          </w:p>
        </w:tc>
        <w:tc>
          <w:tcPr>
            <w:tcW w:w="2268" w:type="dxa"/>
          </w:tcPr>
          <w:p w14:paraId="233A842E" w14:textId="174461F7" w:rsidR="003B7C4B" w:rsidRPr="00EF2D77" w:rsidRDefault="003B7C4B" w:rsidP="003B7C4B">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5FC45313" w14:textId="77777777" w:rsidTr="00F226E8">
        <w:tc>
          <w:tcPr>
            <w:tcW w:w="7479" w:type="dxa"/>
          </w:tcPr>
          <w:p w14:paraId="2B8D9F07" w14:textId="79D917D7"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731AA1F6" w14:textId="1E16AA94"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3E922611" w14:textId="77777777" w:rsidTr="00F226E8">
        <w:tc>
          <w:tcPr>
            <w:tcW w:w="7479" w:type="dxa"/>
          </w:tcPr>
          <w:p w14:paraId="09B3F1B9" w14:textId="5FFF8AFF"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574CF64F" w14:textId="57413E81"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29BBB3F7" w14:textId="77777777" w:rsidTr="00F226E8">
        <w:tc>
          <w:tcPr>
            <w:tcW w:w="7479" w:type="dxa"/>
          </w:tcPr>
          <w:p w14:paraId="07CB2D33" w14:textId="644B4194"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 (bez vlastní spotřeby)</w:t>
            </w:r>
          </w:p>
        </w:tc>
        <w:tc>
          <w:tcPr>
            <w:tcW w:w="2268" w:type="dxa"/>
          </w:tcPr>
          <w:p w14:paraId="1891BAE5" w14:textId="2FAED062"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49716C58" w14:textId="77777777" w:rsidTr="00F226E8">
        <w:trPr>
          <w:trHeight w:val="283"/>
        </w:trPr>
        <w:tc>
          <w:tcPr>
            <w:tcW w:w="9747" w:type="dxa"/>
            <w:gridSpan w:val="2"/>
            <w:vAlign w:val="center"/>
          </w:tcPr>
          <w:p w14:paraId="059BEA1F" w14:textId="35F03C4E" w:rsidR="003B7C4B" w:rsidRPr="000C5B4B" w:rsidRDefault="003B7C4B" w:rsidP="003B7C4B">
            <w:pPr>
              <w:rPr>
                <w:rFonts w:ascii="Arial" w:hAnsi="Arial" w:cs="Arial"/>
                <w:b/>
                <w:bCs/>
                <w:i/>
                <w:snapToGrid w:val="0"/>
                <w:color w:val="000000"/>
                <w:sz w:val="22"/>
                <w:szCs w:val="22"/>
                <w:highlight w:val="lightGray"/>
              </w:rPr>
            </w:pPr>
            <w:r w:rsidRPr="000C5B4B">
              <w:rPr>
                <w:rFonts w:ascii="Arial" w:hAnsi="Arial" w:cs="Arial"/>
                <w:b/>
                <w:bCs/>
                <w:noProof/>
              </w:rPr>
              <w:t>Nepovinné položky</w:t>
            </w:r>
          </w:p>
        </w:tc>
      </w:tr>
      <w:tr w:rsidR="003B7C4B" w14:paraId="708BBFD9" w14:textId="77777777" w:rsidTr="00F226E8">
        <w:tc>
          <w:tcPr>
            <w:tcW w:w="7479" w:type="dxa"/>
          </w:tcPr>
          <w:p w14:paraId="1EB2B2D5" w14:textId="1164CE06" w:rsidR="003B7C4B" w:rsidRPr="000C5B4B" w:rsidRDefault="006B3B97" w:rsidP="003B7C4B">
            <w:pPr>
              <w:tabs>
                <w:tab w:val="left" w:pos="284"/>
              </w:tabs>
              <w:spacing w:before="80"/>
              <w:ind w:left="142" w:hanging="142"/>
              <w:jc w:val="both"/>
              <w:rPr>
                <w:rFonts w:ascii="Arial" w:hAnsi="Arial" w:cs="Arial"/>
                <w:noProof/>
                <w:color w:val="4472C4" w:themeColor="accent1"/>
                <w:sz w:val="22"/>
                <w:szCs w:val="22"/>
              </w:rPr>
            </w:pPr>
            <w:r w:rsidRPr="000C5B4B">
              <w:rPr>
                <w:rFonts w:ascii="Arial" w:hAnsi="Arial" w:cs="Arial"/>
                <w:noProof/>
                <w:color w:val="4472C4" w:themeColor="accent1"/>
              </w:rPr>
              <w:t>Zapojení KKKM1 (MTN varianta b) pro vlastní spotřebu)</w:t>
            </w:r>
          </w:p>
        </w:tc>
        <w:tc>
          <w:tcPr>
            <w:tcW w:w="2268" w:type="dxa"/>
          </w:tcPr>
          <w:p w14:paraId="48834F73" w14:textId="77777777"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73C157D6" w14:textId="77777777" w:rsidTr="00F226E8">
        <w:tc>
          <w:tcPr>
            <w:tcW w:w="7479" w:type="dxa"/>
          </w:tcPr>
          <w:p w14:paraId="648EFF67" w14:textId="5986C183" w:rsidR="003B7C4B" w:rsidRPr="000C5B4B" w:rsidRDefault="003B7C4B" w:rsidP="003B7C4B">
            <w:pPr>
              <w:tabs>
                <w:tab w:val="left" w:pos="284"/>
              </w:tabs>
              <w:spacing w:before="80"/>
              <w:ind w:left="142" w:hanging="142"/>
              <w:jc w:val="both"/>
              <w:rPr>
                <w:rFonts w:ascii="Arial" w:hAnsi="Arial" w:cs="Arial"/>
                <w:noProof/>
                <w:color w:val="4472C4" w:themeColor="accent1"/>
                <w:sz w:val="22"/>
                <w:szCs w:val="22"/>
              </w:rPr>
            </w:pPr>
            <w:r w:rsidRPr="000C5B4B">
              <w:rPr>
                <w:rFonts w:ascii="Arial" w:hAnsi="Arial" w:cs="Arial"/>
                <w:noProof/>
                <w:color w:val="4472C4" w:themeColor="accent1"/>
              </w:rPr>
              <w:t>Zapojení KK PS (bez vlastní spotřeby)</w:t>
            </w:r>
          </w:p>
        </w:tc>
        <w:tc>
          <w:tcPr>
            <w:tcW w:w="2268" w:type="dxa"/>
          </w:tcPr>
          <w:p w14:paraId="5CE90DC0" w14:textId="21BAA7F1" w:rsidR="003B7C4B" w:rsidRPr="00E659A1" w:rsidRDefault="003B7C4B" w:rsidP="003B7C4B">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781DA2C3" w14:textId="77777777" w:rsidTr="00F226E8">
        <w:tc>
          <w:tcPr>
            <w:tcW w:w="7479" w:type="dxa"/>
          </w:tcPr>
          <w:p w14:paraId="52B6FBC0" w14:textId="7AE0EB2F" w:rsidR="003B7C4B" w:rsidRPr="000C5B4B" w:rsidRDefault="003B7C4B" w:rsidP="003B7C4B">
            <w:pPr>
              <w:tabs>
                <w:tab w:val="left" w:pos="284"/>
              </w:tabs>
              <w:spacing w:before="80"/>
              <w:ind w:left="142" w:hanging="142"/>
              <w:jc w:val="both"/>
              <w:rPr>
                <w:rFonts w:ascii="Arial" w:hAnsi="Arial" w:cs="Arial"/>
                <w:noProof/>
                <w:color w:val="4472C4" w:themeColor="accent1"/>
                <w:sz w:val="22"/>
                <w:szCs w:val="22"/>
              </w:rPr>
            </w:pPr>
            <w:r w:rsidRPr="000C5B4B">
              <w:rPr>
                <w:rFonts w:ascii="Arial" w:hAnsi="Arial" w:cs="Arial"/>
                <w:noProof/>
                <w:color w:val="4472C4" w:themeColor="accent1"/>
              </w:rPr>
              <w:t>Zapojení KK PS KKT</w:t>
            </w:r>
          </w:p>
        </w:tc>
        <w:tc>
          <w:tcPr>
            <w:tcW w:w="2268" w:type="dxa"/>
          </w:tcPr>
          <w:p w14:paraId="50E4E478" w14:textId="28DCA29B" w:rsidR="003B7C4B" w:rsidRPr="00EF2D77" w:rsidRDefault="003B7C4B" w:rsidP="003B7C4B">
            <w:pPr>
              <w:rPr>
                <w:rFonts w:ascii="Arial" w:hAnsi="Arial" w:cs="Arial"/>
                <w:i/>
                <w:snapToGrid w:val="0"/>
                <w:color w:val="000000"/>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vyplní účastník</w:t>
            </w:r>
            <w:r w:rsidRPr="00E659A1">
              <w:rPr>
                <w:rFonts w:ascii="Arial" w:hAnsi="Arial" w:cs="Arial"/>
                <w:i/>
                <w:snapToGrid w:val="0"/>
                <w:color w:val="000000"/>
                <w:sz w:val="22"/>
                <w:szCs w:val="22"/>
                <w:highlight w:val="lightGray"/>
              </w:rPr>
              <w:t>]</w:t>
            </w:r>
          </w:p>
        </w:tc>
      </w:tr>
    </w:tbl>
    <w:p w14:paraId="7312346C" w14:textId="77777777" w:rsidR="00677A74" w:rsidRDefault="00677A74" w:rsidP="00677A74">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048B2DB3" w14:textId="77777777" w:rsidR="00FC4362" w:rsidRDefault="00FC4362"/>
    <w:sectPr w:rsidR="00FC43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A6336" w14:textId="77777777" w:rsidR="000A1570" w:rsidRDefault="000A1570" w:rsidP="00FC4362">
      <w:pPr>
        <w:spacing w:after="0" w:line="240" w:lineRule="auto"/>
      </w:pPr>
      <w:r>
        <w:separator/>
      </w:r>
    </w:p>
  </w:endnote>
  <w:endnote w:type="continuationSeparator" w:id="0">
    <w:p w14:paraId="00B5A74C" w14:textId="77777777" w:rsidR="000A1570" w:rsidRDefault="000A1570" w:rsidP="00FC4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CB6E7" w14:textId="77777777" w:rsidR="000A1570" w:rsidRDefault="000A1570" w:rsidP="00FC4362">
      <w:pPr>
        <w:spacing w:after="0" w:line="240" w:lineRule="auto"/>
      </w:pPr>
      <w:r>
        <w:separator/>
      </w:r>
    </w:p>
  </w:footnote>
  <w:footnote w:type="continuationSeparator" w:id="0">
    <w:p w14:paraId="5FA0A5AE" w14:textId="77777777" w:rsidR="000A1570" w:rsidRDefault="000A1570" w:rsidP="00FC4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CAA5C" w14:textId="77777777" w:rsidR="004433A3" w:rsidRDefault="004433A3" w:rsidP="004433A3">
    <w:pPr>
      <w:pStyle w:val="Zhlav"/>
      <w:jc w:val="right"/>
      <w:rPr>
        <w:b/>
        <w:sz w:val="18"/>
      </w:rPr>
    </w:pPr>
    <w:r>
      <w:rPr>
        <w:b/>
        <w:sz w:val="18"/>
      </w:rPr>
      <w:t xml:space="preserve">Číslo smlouvy kupujícího: </w:t>
    </w:r>
    <w:r w:rsidRPr="00905B88">
      <w:rPr>
        <w:b/>
        <w:sz w:val="18"/>
        <w:highlight w:val="green"/>
      </w:rPr>
      <w:t>následně doplní zadavatel</w:t>
    </w:r>
  </w:p>
  <w:p w14:paraId="2800645D" w14:textId="77777777" w:rsidR="004433A3" w:rsidRDefault="004433A3" w:rsidP="004433A3">
    <w:pPr>
      <w:pStyle w:val="Zhlav"/>
      <w:jc w:val="right"/>
      <w:rPr>
        <w:b/>
        <w:sz w:val="18"/>
      </w:rPr>
    </w:pPr>
    <w:r>
      <w:rPr>
        <w:b/>
        <w:sz w:val="18"/>
      </w:rPr>
      <w:t xml:space="preserve">Číslo smlouvy prodávajícího č. 1: </w:t>
    </w:r>
    <w:r w:rsidRPr="00905B88">
      <w:rPr>
        <w:b/>
        <w:sz w:val="18"/>
        <w:highlight w:val="yellow"/>
      </w:rPr>
      <w:t>doplní účastník</w:t>
    </w:r>
  </w:p>
  <w:p w14:paraId="4F4E88A4" w14:textId="32170E91" w:rsidR="00C110B5" w:rsidRPr="00EE5E43" w:rsidRDefault="004433A3" w:rsidP="004433A3">
    <w:pPr>
      <w:pStyle w:val="Zhlav"/>
      <w:jc w:val="right"/>
      <w:rPr>
        <w:rFonts w:ascii="Arial" w:hAnsi="Arial" w:cs="Arial"/>
        <w:b/>
        <w:sz w:val="18"/>
      </w:rPr>
    </w:pPr>
    <w:r>
      <w:rPr>
        <w:b/>
        <w:sz w:val="18"/>
      </w:rPr>
      <w:t xml:space="preserve">Číslo smlouvy prodávajícího č. 2: </w:t>
    </w:r>
    <w:r w:rsidRPr="00905B88">
      <w:rPr>
        <w:b/>
        <w:sz w:val="18"/>
        <w:highlight w:val="yellow"/>
      </w:rPr>
      <w:t>doplní účastník</w:t>
    </w:r>
  </w:p>
  <w:p w14:paraId="12DCD8F1" w14:textId="77777777" w:rsidR="00C110B5" w:rsidRPr="00EE5E43" w:rsidRDefault="00C110B5" w:rsidP="00C110B5">
    <w:pPr>
      <w:pStyle w:val="Zhlav"/>
      <w:rPr>
        <w:rFonts w:ascii="Arial" w:hAnsi="Arial" w:cs="Arial"/>
        <w:b/>
        <w:sz w:val="18"/>
      </w:rPr>
    </w:pPr>
  </w:p>
  <w:p w14:paraId="3D7B5577" w14:textId="77777777" w:rsidR="00C110B5" w:rsidRPr="00EE5E43" w:rsidRDefault="00C110B5" w:rsidP="00C110B5">
    <w:pPr>
      <w:pStyle w:val="Zhlav"/>
      <w:jc w:val="center"/>
      <w:rPr>
        <w:rFonts w:ascii="Arial" w:hAnsi="Arial" w:cs="Arial"/>
        <w:b/>
        <w:sz w:val="24"/>
      </w:rPr>
    </w:pPr>
    <w:r w:rsidRPr="00EE5E43">
      <w:rPr>
        <w:rFonts w:ascii="Arial" w:hAnsi="Arial" w:cs="Arial"/>
        <w:b/>
        <w:sz w:val="24"/>
      </w:rPr>
      <w:t>Veřejná zakázka</w:t>
    </w:r>
  </w:p>
  <w:p w14:paraId="3F8A8DBF" w14:textId="23F670F5" w:rsidR="00C110B5" w:rsidRPr="00EE5E43" w:rsidRDefault="00C110B5" w:rsidP="00C110B5">
    <w:pPr>
      <w:pStyle w:val="Zhlav"/>
      <w:jc w:val="center"/>
      <w:rPr>
        <w:rFonts w:ascii="Arial" w:hAnsi="Arial" w:cs="Arial"/>
        <w:b/>
        <w:sz w:val="24"/>
      </w:rPr>
    </w:pPr>
    <w:r w:rsidRPr="00EE5E43">
      <w:rPr>
        <w:rFonts w:ascii="Arial" w:hAnsi="Arial" w:cs="Arial"/>
        <w:b/>
        <w:sz w:val="24"/>
      </w:rPr>
      <w:t>Sekundární rozvaděče VN</w:t>
    </w:r>
    <w:r w:rsidR="00604019">
      <w:rPr>
        <w:rFonts w:ascii="Arial" w:hAnsi="Arial" w:cs="Arial"/>
        <w:b/>
        <w:sz w:val="24"/>
      </w:rPr>
      <w:t xml:space="preserve"> III</w:t>
    </w:r>
  </w:p>
  <w:p w14:paraId="416CB838" w14:textId="77777777" w:rsidR="00C110B5" w:rsidRDefault="00C110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166B8"/>
    <w:multiLevelType w:val="hybridMultilevel"/>
    <w:tmpl w:val="CD90C9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7651A3"/>
    <w:multiLevelType w:val="multilevel"/>
    <w:tmpl w:val="2A7C5DE8"/>
    <w:lvl w:ilvl="0">
      <w:start w:val="1"/>
      <w:numFmt w:val="upperRoman"/>
      <w:pStyle w:val="Nadpis1"/>
      <w:lvlText w:val="%1."/>
      <w:lvlJc w:val="left"/>
      <w:pPr>
        <w:ind w:left="360" w:hanging="360"/>
      </w:pPr>
      <w:rPr>
        <w:rFonts w:hint="default"/>
        <w:color w:val="auto"/>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2"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3" w15:restartNumberingAfterBreak="0">
    <w:nsid w:val="5F601E3C"/>
    <w:multiLevelType w:val="hybridMultilevel"/>
    <w:tmpl w:val="1B7817A2"/>
    <w:lvl w:ilvl="0" w:tplc="BD04F8D8">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6B1F59CD"/>
    <w:multiLevelType w:val="hybridMultilevel"/>
    <w:tmpl w:val="C1E645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77446987">
    <w:abstractNumId w:val="0"/>
  </w:num>
  <w:num w:numId="2" w16cid:durableId="70978783">
    <w:abstractNumId w:val="3"/>
  </w:num>
  <w:num w:numId="3" w16cid:durableId="1286740267">
    <w:abstractNumId w:val="4"/>
  </w:num>
  <w:num w:numId="4" w16cid:durableId="127289003">
    <w:abstractNumId w:val="5"/>
  </w:num>
  <w:num w:numId="5" w16cid:durableId="1013652833">
    <w:abstractNumId w:val="1"/>
  </w:num>
  <w:num w:numId="6" w16cid:durableId="144985976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bele, Roman">
    <w15:presenceInfo w15:providerId="AD" w15:userId="S::R32558@eon.com::d0b5b766-5188-4c6b-8db4-6177e749ca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62"/>
    <w:rsid w:val="00002B33"/>
    <w:rsid w:val="00014F85"/>
    <w:rsid w:val="000371F0"/>
    <w:rsid w:val="000373E0"/>
    <w:rsid w:val="00051B57"/>
    <w:rsid w:val="00051C32"/>
    <w:rsid w:val="00053EB7"/>
    <w:rsid w:val="000567CA"/>
    <w:rsid w:val="000572E2"/>
    <w:rsid w:val="00057A1C"/>
    <w:rsid w:val="000820BE"/>
    <w:rsid w:val="000832D1"/>
    <w:rsid w:val="000A1570"/>
    <w:rsid w:val="000A1983"/>
    <w:rsid w:val="000C5B4B"/>
    <w:rsid w:val="000F4ACF"/>
    <w:rsid w:val="00104D7B"/>
    <w:rsid w:val="00113B74"/>
    <w:rsid w:val="0013540B"/>
    <w:rsid w:val="00152D1A"/>
    <w:rsid w:val="00154E2C"/>
    <w:rsid w:val="0017313C"/>
    <w:rsid w:val="001869DE"/>
    <w:rsid w:val="00190F99"/>
    <w:rsid w:val="00196B1F"/>
    <w:rsid w:val="001B2D6C"/>
    <w:rsid w:val="001C03B6"/>
    <w:rsid w:val="001C05B6"/>
    <w:rsid w:val="001E7D7A"/>
    <w:rsid w:val="00202210"/>
    <w:rsid w:val="00206C44"/>
    <w:rsid w:val="002075C3"/>
    <w:rsid w:val="00212734"/>
    <w:rsid w:val="0027168C"/>
    <w:rsid w:val="002721A5"/>
    <w:rsid w:val="002804DD"/>
    <w:rsid w:val="002866D5"/>
    <w:rsid w:val="002A39DC"/>
    <w:rsid w:val="002B5C44"/>
    <w:rsid w:val="002C6693"/>
    <w:rsid w:val="002E3383"/>
    <w:rsid w:val="00300F62"/>
    <w:rsid w:val="003010A9"/>
    <w:rsid w:val="00303DB6"/>
    <w:rsid w:val="003166AA"/>
    <w:rsid w:val="00325B4C"/>
    <w:rsid w:val="003340E7"/>
    <w:rsid w:val="00340CA1"/>
    <w:rsid w:val="00373815"/>
    <w:rsid w:val="003945C3"/>
    <w:rsid w:val="0039790B"/>
    <w:rsid w:val="003A297E"/>
    <w:rsid w:val="003A7E51"/>
    <w:rsid w:val="003A7FCA"/>
    <w:rsid w:val="003B2E6C"/>
    <w:rsid w:val="003B7C4B"/>
    <w:rsid w:val="003D2751"/>
    <w:rsid w:val="00400B16"/>
    <w:rsid w:val="00413BB3"/>
    <w:rsid w:val="00416E97"/>
    <w:rsid w:val="004266D1"/>
    <w:rsid w:val="004433A3"/>
    <w:rsid w:val="00446EA9"/>
    <w:rsid w:val="00453529"/>
    <w:rsid w:val="00453825"/>
    <w:rsid w:val="00463E4F"/>
    <w:rsid w:val="00485297"/>
    <w:rsid w:val="004B0C4F"/>
    <w:rsid w:val="004B5AF2"/>
    <w:rsid w:val="004E5F32"/>
    <w:rsid w:val="004F00E5"/>
    <w:rsid w:val="00500E07"/>
    <w:rsid w:val="005053A2"/>
    <w:rsid w:val="0051558E"/>
    <w:rsid w:val="00515DCC"/>
    <w:rsid w:val="0053692B"/>
    <w:rsid w:val="00560491"/>
    <w:rsid w:val="0057403F"/>
    <w:rsid w:val="005A11F4"/>
    <w:rsid w:val="005B225C"/>
    <w:rsid w:val="005C1295"/>
    <w:rsid w:val="005E1A83"/>
    <w:rsid w:val="005E329A"/>
    <w:rsid w:val="00604019"/>
    <w:rsid w:val="00613153"/>
    <w:rsid w:val="006136B7"/>
    <w:rsid w:val="00625615"/>
    <w:rsid w:val="00630F02"/>
    <w:rsid w:val="0063544B"/>
    <w:rsid w:val="0065563C"/>
    <w:rsid w:val="0065798D"/>
    <w:rsid w:val="00662957"/>
    <w:rsid w:val="00663D64"/>
    <w:rsid w:val="0067078A"/>
    <w:rsid w:val="00677A74"/>
    <w:rsid w:val="0068688F"/>
    <w:rsid w:val="00687FBF"/>
    <w:rsid w:val="006A03B6"/>
    <w:rsid w:val="006B19EF"/>
    <w:rsid w:val="006B3B97"/>
    <w:rsid w:val="006D71E0"/>
    <w:rsid w:val="006F5F5D"/>
    <w:rsid w:val="006F756A"/>
    <w:rsid w:val="00740880"/>
    <w:rsid w:val="007533F9"/>
    <w:rsid w:val="00755A43"/>
    <w:rsid w:val="00782469"/>
    <w:rsid w:val="00784131"/>
    <w:rsid w:val="00786EBF"/>
    <w:rsid w:val="00793D4C"/>
    <w:rsid w:val="007A09EB"/>
    <w:rsid w:val="007C61D7"/>
    <w:rsid w:val="007F44FF"/>
    <w:rsid w:val="007F4F64"/>
    <w:rsid w:val="00803C17"/>
    <w:rsid w:val="00815076"/>
    <w:rsid w:val="00833350"/>
    <w:rsid w:val="0084750E"/>
    <w:rsid w:val="008647CF"/>
    <w:rsid w:val="008752D3"/>
    <w:rsid w:val="00887F61"/>
    <w:rsid w:val="00895DDE"/>
    <w:rsid w:val="008A3A50"/>
    <w:rsid w:val="008B0B5E"/>
    <w:rsid w:val="008D6ED6"/>
    <w:rsid w:val="008E2955"/>
    <w:rsid w:val="008F2FF4"/>
    <w:rsid w:val="009018FB"/>
    <w:rsid w:val="00914C21"/>
    <w:rsid w:val="00930D88"/>
    <w:rsid w:val="00953A6F"/>
    <w:rsid w:val="00966B97"/>
    <w:rsid w:val="00973274"/>
    <w:rsid w:val="00981D4B"/>
    <w:rsid w:val="009A10F5"/>
    <w:rsid w:val="009A4250"/>
    <w:rsid w:val="009D607D"/>
    <w:rsid w:val="009F599C"/>
    <w:rsid w:val="00A31844"/>
    <w:rsid w:val="00A54442"/>
    <w:rsid w:val="00AA5DC8"/>
    <w:rsid w:val="00AB5A35"/>
    <w:rsid w:val="00AC4DFD"/>
    <w:rsid w:val="00AD38A1"/>
    <w:rsid w:val="00B077A3"/>
    <w:rsid w:val="00B114C4"/>
    <w:rsid w:val="00B25785"/>
    <w:rsid w:val="00B3138D"/>
    <w:rsid w:val="00B627BA"/>
    <w:rsid w:val="00B75372"/>
    <w:rsid w:val="00B936B2"/>
    <w:rsid w:val="00BA4267"/>
    <w:rsid w:val="00BB6391"/>
    <w:rsid w:val="00BC0466"/>
    <w:rsid w:val="00BE04E3"/>
    <w:rsid w:val="00BE6B90"/>
    <w:rsid w:val="00C110B5"/>
    <w:rsid w:val="00C14CD9"/>
    <w:rsid w:val="00C37BB1"/>
    <w:rsid w:val="00C4330C"/>
    <w:rsid w:val="00C45DA0"/>
    <w:rsid w:val="00C54A4A"/>
    <w:rsid w:val="00C57356"/>
    <w:rsid w:val="00C72CE7"/>
    <w:rsid w:val="00C87358"/>
    <w:rsid w:val="00CA294B"/>
    <w:rsid w:val="00CB5086"/>
    <w:rsid w:val="00CF1C4D"/>
    <w:rsid w:val="00CF6F21"/>
    <w:rsid w:val="00D1198A"/>
    <w:rsid w:val="00D11A5C"/>
    <w:rsid w:val="00D11D54"/>
    <w:rsid w:val="00D21B60"/>
    <w:rsid w:val="00D25DCC"/>
    <w:rsid w:val="00D32256"/>
    <w:rsid w:val="00D47A8B"/>
    <w:rsid w:val="00D64E90"/>
    <w:rsid w:val="00D75030"/>
    <w:rsid w:val="00D8349E"/>
    <w:rsid w:val="00D92BD6"/>
    <w:rsid w:val="00D92D68"/>
    <w:rsid w:val="00D93EFD"/>
    <w:rsid w:val="00DA2708"/>
    <w:rsid w:val="00DA2F7D"/>
    <w:rsid w:val="00DC25E9"/>
    <w:rsid w:val="00DF097B"/>
    <w:rsid w:val="00E056BC"/>
    <w:rsid w:val="00E22760"/>
    <w:rsid w:val="00E44D0B"/>
    <w:rsid w:val="00E53BEE"/>
    <w:rsid w:val="00E71317"/>
    <w:rsid w:val="00E7157A"/>
    <w:rsid w:val="00E777CA"/>
    <w:rsid w:val="00E932C0"/>
    <w:rsid w:val="00E94A03"/>
    <w:rsid w:val="00EA3E58"/>
    <w:rsid w:val="00EB288F"/>
    <w:rsid w:val="00EB2F11"/>
    <w:rsid w:val="00EB39ED"/>
    <w:rsid w:val="00EB445C"/>
    <w:rsid w:val="00EF4345"/>
    <w:rsid w:val="00F04986"/>
    <w:rsid w:val="00F1016B"/>
    <w:rsid w:val="00F21384"/>
    <w:rsid w:val="00F226E8"/>
    <w:rsid w:val="00F25D0C"/>
    <w:rsid w:val="00F27153"/>
    <w:rsid w:val="00F41061"/>
    <w:rsid w:val="00F44B63"/>
    <w:rsid w:val="00F52387"/>
    <w:rsid w:val="00FA4764"/>
    <w:rsid w:val="00FC1593"/>
    <w:rsid w:val="00FC1AA3"/>
    <w:rsid w:val="00FC35AF"/>
    <w:rsid w:val="00FC4362"/>
    <w:rsid w:val="00FC63DB"/>
    <w:rsid w:val="00FE0F73"/>
    <w:rsid w:val="00FE2E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8FFD6"/>
  <w15:chartTrackingRefBased/>
  <w15:docId w15:val="{583A26E4-4F82-4862-9FAF-6A5B0D57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433A3"/>
    <w:pPr>
      <w:keepNext/>
      <w:numPr>
        <w:numId w:val="5"/>
      </w:numPr>
      <w:overflowPunct w:val="0"/>
      <w:autoSpaceDE w:val="0"/>
      <w:autoSpaceDN w:val="0"/>
      <w:adjustRightInd w:val="0"/>
      <w:spacing w:before="360" w:after="240" w:line="280" w:lineRule="atLeast"/>
      <w:jc w:val="center"/>
      <w:textAlignment w:val="baseline"/>
      <w:outlineLvl w:val="0"/>
    </w:pPr>
    <w:rPr>
      <w:rFonts w:ascii="Arial" w:eastAsia="Times New Roman" w:hAnsi="Arial" w:cs="Times New Roman"/>
      <w:b/>
      <w:sz w:val="24"/>
      <w:szCs w:val="20"/>
      <w:lang w:val="x-none" w:eastAsia="x-none"/>
    </w:rPr>
  </w:style>
  <w:style w:type="paragraph" w:styleId="Nadpis3">
    <w:name w:val="heading 3"/>
    <w:basedOn w:val="Normln"/>
    <w:next w:val="Normln"/>
    <w:link w:val="Nadpis3Char"/>
    <w:qFormat/>
    <w:rsid w:val="004433A3"/>
    <w:pPr>
      <w:keepNext/>
      <w:numPr>
        <w:numId w:val="6"/>
      </w:numPr>
      <w:spacing w:before="480" w:after="120" w:line="280" w:lineRule="atLeast"/>
      <w:jc w:val="both"/>
      <w:outlineLvl w:val="2"/>
    </w:pPr>
    <w:rPr>
      <w:rFonts w:ascii="Arial" w:eastAsia="Times New Roman" w:hAnsi="Arial" w:cs="Times New Roman"/>
      <w:b/>
      <w:sz w:val="28"/>
      <w:szCs w:val="20"/>
      <w:lang w:val="x-none" w:eastAsia="x-none"/>
    </w:rPr>
  </w:style>
  <w:style w:type="paragraph" w:styleId="Nadpis4">
    <w:name w:val="heading 4"/>
    <w:basedOn w:val="Normln"/>
    <w:next w:val="Normln"/>
    <w:link w:val="Nadpis4Char"/>
    <w:qFormat/>
    <w:rsid w:val="004433A3"/>
    <w:pPr>
      <w:keepNext/>
      <w:numPr>
        <w:ilvl w:val="3"/>
        <w:numId w:val="5"/>
      </w:numPr>
      <w:spacing w:before="120" w:after="120" w:line="280" w:lineRule="atLeast"/>
      <w:jc w:val="both"/>
      <w:outlineLvl w:val="3"/>
    </w:pPr>
    <w:rPr>
      <w:rFonts w:ascii="Arial" w:eastAsia="Times New Roman" w:hAnsi="Arial" w:cs="Times New Roman"/>
      <w:b/>
      <w:i/>
      <w:sz w:val="20"/>
      <w:szCs w:val="20"/>
      <w:lang w:val="en-GB" w:eastAsia="x-none"/>
    </w:rPr>
  </w:style>
  <w:style w:type="paragraph" w:styleId="Nadpis5">
    <w:name w:val="heading 5"/>
    <w:basedOn w:val="Normln"/>
    <w:next w:val="Normln"/>
    <w:link w:val="Nadpis5Char"/>
    <w:qFormat/>
    <w:rsid w:val="004433A3"/>
    <w:pPr>
      <w:numPr>
        <w:ilvl w:val="4"/>
        <w:numId w:val="5"/>
      </w:numPr>
      <w:spacing w:before="240" w:after="60" w:line="280" w:lineRule="atLeast"/>
      <w:jc w:val="both"/>
      <w:outlineLvl w:val="4"/>
    </w:pPr>
    <w:rPr>
      <w:rFonts w:ascii="Arial" w:eastAsia="Times New Roman" w:hAnsi="Arial" w:cs="Times New Roman"/>
      <w:sz w:val="20"/>
      <w:szCs w:val="20"/>
      <w:lang w:val="x-none" w:eastAsia="x-none"/>
    </w:rPr>
  </w:style>
  <w:style w:type="paragraph" w:styleId="Nadpis6">
    <w:name w:val="heading 6"/>
    <w:basedOn w:val="Normln"/>
    <w:next w:val="Normln"/>
    <w:link w:val="Nadpis6Char"/>
    <w:qFormat/>
    <w:rsid w:val="004433A3"/>
    <w:pPr>
      <w:numPr>
        <w:ilvl w:val="5"/>
        <w:numId w:val="5"/>
      </w:numPr>
      <w:spacing w:before="240" w:after="60" w:line="280" w:lineRule="atLeast"/>
      <w:jc w:val="both"/>
      <w:outlineLvl w:val="5"/>
    </w:pPr>
    <w:rPr>
      <w:rFonts w:ascii="Arial" w:eastAsia="Times New Roman" w:hAnsi="Arial" w:cs="Times New Roman"/>
      <w:i/>
      <w:sz w:val="20"/>
      <w:szCs w:val="20"/>
      <w:lang w:val="x-none" w:eastAsia="x-none"/>
    </w:rPr>
  </w:style>
  <w:style w:type="paragraph" w:styleId="Nadpis7">
    <w:name w:val="heading 7"/>
    <w:basedOn w:val="Normln"/>
    <w:next w:val="Normln"/>
    <w:link w:val="Nadpis7Char"/>
    <w:qFormat/>
    <w:rsid w:val="004433A3"/>
    <w:pPr>
      <w:numPr>
        <w:ilvl w:val="6"/>
        <w:numId w:val="5"/>
      </w:numPr>
      <w:spacing w:before="240" w:after="60" w:line="280" w:lineRule="atLeast"/>
      <w:jc w:val="both"/>
      <w:outlineLvl w:val="6"/>
    </w:pPr>
    <w:rPr>
      <w:rFonts w:ascii="Arial" w:eastAsia="Times New Roman" w:hAnsi="Arial" w:cs="Times New Roman"/>
      <w:sz w:val="20"/>
      <w:szCs w:val="20"/>
      <w:lang w:val="x-none" w:eastAsia="x-none"/>
    </w:rPr>
  </w:style>
  <w:style w:type="paragraph" w:styleId="Nadpis8">
    <w:name w:val="heading 8"/>
    <w:basedOn w:val="Normln"/>
    <w:next w:val="Normln"/>
    <w:link w:val="Nadpis8Char"/>
    <w:qFormat/>
    <w:rsid w:val="004433A3"/>
    <w:pPr>
      <w:numPr>
        <w:ilvl w:val="7"/>
        <w:numId w:val="5"/>
      </w:numPr>
      <w:spacing w:before="240" w:after="60" w:line="280" w:lineRule="atLeast"/>
      <w:jc w:val="both"/>
      <w:outlineLvl w:val="7"/>
    </w:pPr>
    <w:rPr>
      <w:rFonts w:ascii="Arial" w:eastAsia="Times New Roman" w:hAnsi="Arial" w:cs="Times New Roman"/>
      <w:i/>
      <w:sz w:val="20"/>
      <w:szCs w:val="20"/>
      <w:lang w:val="x-none" w:eastAsia="x-none"/>
    </w:rPr>
  </w:style>
  <w:style w:type="paragraph" w:styleId="Nadpis9">
    <w:name w:val="heading 9"/>
    <w:basedOn w:val="Normln"/>
    <w:next w:val="Normln"/>
    <w:link w:val="Nadpis9Char"/>
    <w:qFormat/>
    <w:rsid w:val="004433A3"/>
    <w:pPr>
      <w:numPr>
        <w:ilvl w:val="8"/>
        <w:numId w:val="5"/>
      </w:numPr>
      <w:spacing w:before="240" w:after="60" w:line="280" w:lineRule="atLeast"/>
      <w:jc w:val="both"/>
      <w:outlineLvl w:val="8"/>
    </w:pPr>
    <w:rPr>
      <w:rFonts w:ascii="Arial" w:eastAsia="Times New Roman" w:hAnsi="Arial" w:cs="Times New Roman"/>
      <w:b/>
      <w:i/>
      <w:sz w:val="1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C4362"/>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rsid w:val="00FC4362"/>
    <w:rPr>
      <w:rFonts w:ascii="Times New Roman" w:eastAsia="Times New Roman" w:hAnsi="Times New Roman" w:cs="Times New Roman"/>
      <w:sz w:val="20"/>
      <w:szCs w:val="20"/>
      <w:lang w:eastAsia="cs-CZ"/>
    </w:rPr>
  </w:style>
  <w:style w:type="table" w:styleId="Mkatabulky">
    <w:name w:val="Table Grid"/>
    <w:basedOn w:val="Normlntabulka"/>
    <w:uiPriority w:val="59"/>
    <w:rsid w:val="00FC43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C4362"/>
    <w:pPr>
      <w:spacing w:after="0" w:line="240" w:lineRule="auto"/>
      <w:ind w:left="720"/>
      <w:contextualSpacing/>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C43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4362"/>
    <w:rPr>
      <w:rFonts w:ascii="Segoe UI" w:hAnsi="Segoe UI" w:cs="Segoe UI"/>
      <w:sz w:val="18"/>
      <w:szCs w:val="18"/>
    </w:rPr>
  </w:style>
  <w:style w:type="paragraph" w:styleId="Zhlav">
    <w:name w:val="header"/>
    <w:basedOn w:val="Normln"/>
    <w:link w:val="ZhlavChar"/>
    <w:unhideWhenUsed/>
    <w:rsid w:val="00C110B5"/>
    <w:pPr>
      <w:tabs>
        <w:tab w:val="center" w:pos="4536"/>
        <w:tab w:val="right" w:pos="9072"/>
      </w:tabs>
      <w:spacing w:after="0" w:line="240" w:lineRule="auto"/>
    </w:pPr>
  </w:style>
  <w:style w:type="character" w:customStyle="1" w:styleId="ZhlavChar">
    <w:name w:val="Záhlaví Char"/>
    <w:basedOn w:val="Standardnpsmoodstavce"/>
    <w:link w:val="Zhlav"/>
    <w:rsid w:val="00C110B5"/>
  </w:style>
  <w:style w:type="paragraph" w:styleId="Revize">
    <w:name w:val="Revision"/>
    <w:hidden/>
    <w:uiPriority w:val="99"/>
    <w:semiHidden/>
    <w:rsid w:val="00FC35AF"/>
    <w:pPr>
      <w:spacing w:after="0" w:line="240" w:lineRule="auto"/>
    </w:pPr>
  </w:style>
  <w:style w:type="character" w:styleId="Odkaznakoment">
    <w:name w:val="annotation reference"/>
    <w:basedOn w:val="Standardnpsmoodstavce"/>
    <w:uiPriority w:val="99"/>
    <w:semiHidden/>
    <w:unhideWhenUsed/>
    <w:rsid w:val="00F27153"/>
    <w:rPr>
      <w:sz w:val="16"/>
      <w:szCs w:val="16"/>
    </w:rPr>
  </w:style>
  <w:style w:type="paragraph" w:styleId="Textkomente">
    <w:name w:val="annotation text"/>
    <w:basedOn w:val="Normln"/>
    <w:link w:val="TextkomenteChar"/>
    <w:uiPriority w:val="99"/>
    <w:unhideWhenUsed/>
    <w:rsid w:val="00F27153"/>
    <w:pPr>
      <w:spacing w:line="240" w:lineRule="auto"/>
    </w:pPr>
    <w:rPr>
      <w:sz w:val="20"/>
      <w:szCs w:val="20"/>
    </w:rPr>
  </w:style>
  <w:style w:type="character" w:customStyle="1" w:styleId="TextkomenteChar">
    <w:name w:val="Text komentáře Char"/>
    <w:basedOn w:val="Standardnpsmoodstavce"/>
    <w:link w:val="Textkomente"/>
    <w:uiPriority w:val="99"/>
    <w:rsid w:val="00F27153"/>
    <w:rPr>
      <w:sz w:val="20"/>
      <w:szCs w:val="20"/>
    </w:rPr>
  </w:style>
  <w:style w:type="paragraph" w:styleId="Pedmtkomente">
    <w:name w:val="annotation subject"/>
    <w:basedOn w:val="Textkomente"/>
    <w:next w:val="Textkomente"/>
    <w:link w:val="PedmtkomenteChar"/>
    <w:uiPriority w:val="99"/>
    <w:semiHidden/>
    <w:unhideWhenUsed/>
    <w:rsid w:val="00F27153"/>
    <w:rPr>
      <w:b/>
      <w:bCs/>
    </w:rPr>
  </w:style>
  <w:style w:type="character" w:customStyle="1" w:styleId="PedmtkomenteChar">
    <w:name w:val="Předmět komentáře Char"/>
    <w:basedOn w:val="TextkomenteChar"/>
    <w:link w:val="Pedmtkomente"/>
    <w:uiPriority w:val="99"/>
    <w:semiHidden/>
    <w:rsid w:val="00F27153"/>
    <w:rPr>
      <w:b/>
      <w:bCs/>
      <w:sz w:val="20"/>
      <w:szCs w:val="20"/>
    </w:rPr>
  </w:style>
  <w:style w:type="character" w:customStyle="1" w:styleId="Nadpis1Char">
    <w:name w:val="Nadpis 1 Char"/>
    <w:basedOn w:val="Standardnpsmoodstavce"/>
    <w:link w:val="Nadpis1"/>
    <w:rsid w:val="004433A3"/>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rsid w:val="004433A3"/>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4433A3"/>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4433A3"/>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4433A3"/>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4433A3"/>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4433A3"/>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4433A3"/>
    <w:rPr>
      <w:rFonts w:ascii="Arial" w:eastAsia="Times New Roman" w:hAnsi="Arial" w:cs="Times New Roman"/>
      <w:b/>
      <w:i/>
      <w:sz w:val="1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352</TotalTime>
  <Pages>18</Pages>
  <Words>3829</Words>
  <Characters>22592</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Vrzal, Jan</dc:creator>
  <cp:keywords/>
  <dc:description/>
  <cp:lastModifiedBy>Kabele, Roman</cp:lastModifiedBy>
  <cp:revision>144</cp:revision>
  <dcterms:created xsi:type="dcterms:W3CDTF">2024-10-09T06:57:00Z</dcterms:created>
  <dcterms:modified xsi:type="dcterms:W3CDTF">2025-03-20T12:05:00Z</dcterms:modified>
</cp:coreProperties>
</file>